
<file path=[Content_Types].xml><?xml version="1.0" encoding="utf-8"?>
<Types xmlns="http://schemas.openxmlformats.org/package/2006/content-types">
  <Default Extension="bin" ContentType="application/vnd.ms-office.activeX"/>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F44236">
        <w:tc>
          <w:tcPr>
            <w:tcW w:w="1620" w:type="dxa"/>
            <w:tcBorders>
              <w:bottom w:val="single" w:sz="4" w:space="0" w:color="auto"/>
            </w:tcBorders>
            <w:shd w:val="clear" w:color="auto" w:fill="FFFFFF"/>
            <w:vAlign w:val="center"/>
          </w:tcPr>
          <w:p w14:paraId="1DB23675" w14:textId="77777777" w:rsidR="00067FE2" w:rsidRDefault="00067FE2" w:rsidP="00F44236">
            <w:pPr>
              <w:pStyle w:val="Header"/>
            </w:pPr>
            <w:r>
              <w:t>NPRR Number</w:t>
            </w:r>
          </w:p>
        </w:tc>
        <w:tc>
          <w:tcPr>
            <w:tcW w:w="1260" w:type="dxa"/>
            <w:tcBorders>
              <w:bottom w:val="single" w:sz="4" w:space="0" w:color="auto"/>
            </w:tcBorders>
            <w:vAlign w:val="center"/>
          </w:tcPr>
          <w:p w14:paraId="58DFDEEC" w14:textId="18037E05" w:rsidR="00067FE2" w:rsidRDefault="00B4256F" w:rsidP="00F44236">
            <w:pPr>
              <w:pStyle w:val="Header"/>
            </w:pPr>
            <w:hyperlink r:id="rId8" w:history="1">
              <w:r w:rsidRPr="0049202C">
                <w:rPr>
                  <w:rStyle w:val="Hyperlink"/>
                </w:rPr>
                <w:t>13</w:t>
              </w:r>
              <w:r w:rsidR="0049202C" w:rsidRPr="0049202C">
                <w:rPr>
                  <w:rStyle w:val="Hyperlink"/>
                </w:rPr>
                <w:t>11</w:t>
              </w:r>
            </w:hyperlink>
          </w:p>
        </w:tc>
        <w:tc>
          <w:tcPr>
            <w:tcW w:w="900" w:type="dxa"/>
            <w:tcBorders>
              <w:bottom w:val="single" w:sz="4" w:space="0" w:color="auto"/>
            </w:tcBorders>
            <w:shd w:val="clear" w:color="auto" w:fill="FFFFFF"/>
            <w:vAlign w:val="center"/>
          </w:tcPr>
          <w:p w14:paraId="1F77FB52" w14:textId="77777777" w:rsidR="00067FE2" w:rsidRDefault="00067FE2" w:rsidP="00F44236">
            <w:pPr>
              <w:pStyle w:val="Header"/>
            </w:pPr>
            <w:r>
              <w:t>NPRR Title</w:t>
            </w:r>
          </w:p>
        </w:tc>
        <w:tc>
          <w:tcPr>
            <w:tcW w:w="6660" w:type="dxa"/>
            <w:tcBorders>
              <w:bottom w:val="single" w:sz="4" w:space="0" w:color="auto"/>
            </w:tcBorders>
            <w:vAlign w:val="center"/>
          </w:tcPr>
          <w:p w14:paraId="58F14EBB" w14:textId="736A15E0" w:rsidR="00067FE2" w:rsidRDefault="00B4256F" w:rsidP="00F44236">
            <w:pPr>
              <w:pStyle w:val="Header"/>
            </w:pPr>
            <w:r>
              <w:t>Correction to Real-Time Reliability Deployment Price Adders for Ancillary Service</w:t>
            </w:r>
            <w:r w:rsidR="00510D2D">
              <w:t>s</w:t>
            </w:r>
            <w:r>
              <w:t xml:space="preserve"> under Load Shed</w:t>
            </w:r>
            <w:r w:rsidR="00120ADF">
              <w:t xml:space="preserve"> for RTC+B</w:t>
            </w:r>
          </w:p>
        </w:tc>
      </w:tr>
      <w:tr w:rsidR="00067FE2" w:rsidRPr="00E01925" w14:paraId="398BCBF4" w14:textId="77777777" w:rsidTr="00BC2D06">
        <w:trPr>
          <w:trHeight w:val="518"/>
        </w:trPr>
        <w:tc>
          <w:tcPr>
            <w:tcW w:w="2880" w:type="dxa"/>
            <w:gridSpan w:val="2"/>
            <w:shd w:val="clear" w:color="auto" w:fill="FFFFFF"/>
            <w:vAlign w:val="center"/>
          </w:tcPr>
          <w:p w14:paraId="3A20C7F8" w14:textId="77777777" w:rsidR="00067FE2" w:rsidRPr="00E01925" w:rsidRDefault="00067FE2" w:rsidP="00F44236">
            <w:pPr>
              <w:pStyle w:val="Header"/>
              <w:rPr>
                <w:bCs w:val="0"/>
              </w:rPr>
            </w:pPr>
            <w:r w:rsidRPr="00E01925">
              <w:rPr>
                <w:bCs w:val="0"/>
              </w:rPr>
              <w:t>Date Posted</w:t>
            </w:r>
          </w:p>
        </w:tc>
        <w:tc>
          <w:tcPr>
            <w:tcW w:w="7560" w:type="dxa"/>
            <w:gridSpan w:val="2"/>
            <w:vAlign w:val="center"/>
          </w:tcPr>
          <w:p w14:paraId="16A45634" w14:textId="10C050A7" w:rsidR="00067FE2" w:rsidRPr="00E01925" w:rsidRDefault="00B4256F" w:rsidP="00F44236">
            <w:pPr>
              <w:pStyle w:val="NormalArial"/>
            </w:pPr>
            <w:r>
              <w:t xml:space="preserve">November </w:t>
            </w:r>
            <w:r w:rsidR="0049202C">
              <w:t>25</w:t>
            </w:r>
            <w:r>
              <w:t>, 2025</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41A1E631" w14:textId="77777777" w:rsidR="009D17F0" w:rsidRDefault="009D17F0" w:rsidP="0066370F">
            <w:pPr>
              <w:pStyle w:val="Header"/>
            </w:pPr>
            <w:r>
              <w:t xml:space="preserve">Requested Resolution </w:t>
            </w:r>
          </w:p>
        </w:tc>
        <w:tc>
          <w:tcPr>
            <w:tcW w:w="7560" w:type="dxa"/>
            <w:gridSpan w:val="2"/>
            <w:tcBorders>
              <w:top w:val="single" w:sz="4" w:space="0" w:color="auto"/>
            </w:tcBorders>
            <w:vAlign w:val="center"/>
          </w:tcPr>
          <w:p w14:paraId="7B08BCA4" w14:textId="7EDDFC6F" w:rsidR="009D17F0" w:rsidRPr="00FB509B" w:rsidRDefault="0066370F" w:rsidP="00176375">
            <w:pPr>
              <w:pStyle w:val="NormalArial"/>
              <w:spacing w:before="120" w:after="120"/>
            </w:pPr>
            <w:r w:rsidRPr="00FB509B">
              <w:t>Urgent</w:t>
            </w:r>
            <w:r w:rsidR="003219A6">
              <w:t xml:space="preserve"> -</w:t>
            </w:r>
            <w:r w:rsidRPr="00FB509B">
              <w:t xml:space="preserve"> </w:t>
            </w:r>
            <w:r w:rsidR="00F82B36">
              <w:t>T</w:t>
            </w:r>
            <w:r w:rsidR="007115A9">
              <w:t xml:space="preserve">he current Protocol </w:t>
            </w:r>
            <w:r w:rsidR="008C15DE">
              <w:t xml:space="preserve">language </w:t>
            </w:r>
            <w:r w:rsidR="00550219">
              <w:t>for Real-Time Co-opt</w:t>
            </w:r>
            <w:r w:rsidR="00DF2B59">
              <w:t>i</w:t>
            </w:r>
            <w:r w:rsidR="00550219">
              <w:t>mization plus Batteries (RTC+B)</w:t>
            </w:r>
            <w:r w:rsidR="00FC2CA5">
              <w:t xml:space="preserve"> </w:t>
            </w:r>
            <w:r w:rsidR="008C15DE">
              <w:t xml:space="preserve">is written </w:t>
            </w:r>
            <w:proofErr w:type="gramStart"/>
            <w:r w:rsidR="008C15DE">
              <w:t>such that</w:t>
            </w:r>
            <w:proofErr w:type="gramEnd"/>
            <w:r w:rsidR="00FC2CA5">
              <w:t xml:space="preserve"> Real-Time Ancillary Service prices can exceed</w:t>
            </w:r>
            <w:r w:rsidR="00404C60">
              <w:t xml:space="preserve"> $5,000</w:t>
            </w:r>
            <w:r w:rsidR="00F82B36">
              <w:t xml:space="preserve"> per megawatt hour (</w:t>
            </w:r>
            <w:r w:rsidR="00404C60">
              <w:t>MWh</w:t>
            </w:r>
            <w:r w:rsidR="00F82B36">
              <w:t>)</w:t>
            </w:r>
            <w:r w:rsidR="00404C60">
              <w:t xml:space="preserve"> under emergency conditions.  </w:t>
            </w:r>
            <w:r w:rsidR="00A871AF">
              <w:t>This</w:t>
            </w:r>
            <w:r w:rsidR="00ED1A29">
              <w:t xml:space="preserve"> misalignment of pricing outcomes occurred when </w:t>
            </w:r>
            <w:r w:rsidR="00F82B36">
              <w:t>Nodal Protocol Revision Request (</w:t>
            </w:r>
            <w:r w:rsidR="00ED1A29">
              <w:t>NPRR</w:t>
            </w:r>
            <w:r w:rsidR="00F82B36">
              <w:t xml:space="preserve">) </w:t>
            </w:r>
            <w:r w:rsidR="00ED1A29">
              <w:t>1268</w:t>
            </w:r>
            <w:r w:rsidR="00DF2B59">
              <w:t xml:space="preserve">, </w:t>
            </w:r>
            <w:r w:rsidR="00DF2B59" w:rsidRPr="00DF2B59">
              <w:t>RTC – Modification of Ancillary Service Demand Curves</w:t>
            </w:r>
            <w:r w:rsidR="00DF2B59">
              <w:t xml:space="preserve">, </w:t>
            </w:r>
            <w:r w:rsidR="00ED1A29">
              <w:t>introduced Ancill</w:t>
            </w:r>
            <w:r w:rsidR="00A60D6F">
              <w:t>a</w:t>
            </w:r>
            <w:r w:rsidR="00ED1A29">
              <w:t>ry Service Demand Curve (ASDC) values that can exceed $5,000</w:t>
            </w:r>
            <w:r w:rsidR="00A96269">
              <w:t xml:space="preserve"> per MWh</w:t>
            </w:r>
            <w:r w:rsidR="00750F41">
              <w:t xml:space="preserve">.  Urgent status is being requested to </w:t>
            </w:r>
            <w:r w:rsidR="00A60D6F">
              <w:t xml:space="preserve">correct </w:t>
            </w:r>
            <w:r w:rsidR="00750F41">
              <w:t xml:space="preserve">this major </w:t>
            </w:r>
            <w:r w:rsidR="00C904E9">
              <w:t xml:space="preserve">issue </w:t>
            </w:r>
            <w:r w:rsidR="00A60D6F">
              <w:t xml:space="preserve">with updated </w:t>
            </w:r>
            <w:r w:rsidR="00C904E9">
              <w:t>language</w:t>
            </w:r>
            <w:r w:rsidR="00C25758">
              <w:t xml:space="preserve"> and </w:t>
            </w:r>
            <w:r w:rsidR="005F6516">
              <w:t>to align Protocol</w:t>
            </w:r>
            <w:r w:rsidR="00A60D6F">
              <w:t>s</w:t>
            </w:r>
            <w:r w:rsidR="00DF2B59">
              <w:t xml:space="preserve"> </w:t>
            </w:r>
            <w:r w:rsidR="00C904E9">
              <w:t xml:space="preserve">as quickly as possible </w:t>
            </w:r>
            <w:r w:rsidR="005F6516">
              <w:t xml:space="preserve">with the systems ERCOT </w:t>
            </w:r>
            <w:r w:rsidR="00F704E8">
              <w:t>will be implementing.</w:t>
            </w:r>
          </w:p>
        </w:tc>
      </w:tr>
      <w:tr w:rsidR="009D17F0" w14:paraId="117EEC9D" w14:textId="77777777" w:rsidTr="00F44236">
        <w:trPr>
          <w:trHeight w:val="773"/>
        </w:trPr>
        <w:tc>
          <w:tcPr>
            <w:tcW w:w="2880" w:type="dxa"/>
            <w:gridSpan w:val="2"/>
            <w:tcBorders>
              <w:top w:val="single" w:sz="4" w:space="0" w:color="auto"/>
              <w:bottom w:val="single" w:sz="4" w:space="0" w:color="auto"/>
            </w:tcBorders>
            <w:shd w:val="clear" w:color="auto" w:fill="FFFFFF"/>
            <w:vAlign w:val="center"/>
          </w:tcPr>
          <w:p w14:paraId="598A8D29" w14:textId="77777777" w:rsidR="009D17F0" w:rsidRDefault="0007682E" w:rsidP="00F44236">
            <w:pPr>
              <w:pStyle w:val="Header"/>
            </w:pPr>
            <w:r>
              <w:t>Nodal Protocol Sections</w:t>
            </w:r>
            <w:r w:rsidR="009D17F0">
              <w:t xml:space="preserve"> Requiring Revision </w:t>
            </w:r>
          </w:p>
        </w:tc>
        <w:tc>
          <w:tcPr>
            <w:tcW w:w="7560" w:type="dxa"/>
            <w:gridSpan w:val="2"/>
            <w:tcBorders>
              <w:top w:val="single" w:sz="4" w:space="0" w:color="auto"/>
            </w:tcBorders>
            <w:vAlign w:val="center"/>
          </w:tcPr>
          <w:p w14:paraId="3356516F" w14:textId="02B3AF3C" w:rsidR="009D17F0" w:rsidRPr="00FB509B" w:rsidRDefault="00B4256F" w:rsidP="00F44236">
            <w:pPr>
              <w:pStyle w:val="NormalArial"/>
            </w:pPr>
            <w:r>
              <w:t xml:space="preserve">6.5.7.3.1, </w:t>
            </w:r>
            <w:r w:rsidR="00EA4C4A" w:rsidRPr="00EA4C4A">
              <w:rPr>
                <w:snapToGrid w:val="0"/>
              </w:rPr>
              <w:t>Determination of Real-Time Reliability Deployment Price Adder</w:t>
            </w:r>
          </w:p>
        </w:tc>
      </w:tr>
      <w:tr w:rsidR="00C9766A" w14:paraId="112502C0" w14:textId="77777777" w:rsidTr="00BC2D06">
        <w:trPr>
          <w:trHeight w:val="518"/>
        </w:trPr>
        <w:tc>
          <w:tcPr>
            <w:tcW w:w="2880" w:type="dxa"/>
            <w:gridSpan w:val="2"/>
            <w:tcBorders>
              <w:bottom w:val="single" w:sz="4" w:space="0" w:color="auto"/>
            </w:tcBorders>
            <w:shd w:val="clear" w:color="auto" w:fill="FFFFFF"/>
            <w:vAlign w:val="center"/>
          </w:tcPr>
          <w:p w14:paraId="4D47FBFB" w14:textId="77777777" w:rsidR="00C9766A" w:rsidRDefault="00625E5D" w:rsidP="00625E5D">
            <w:pPr>
              <w:pStyle w:val="Header"/>
            </w:pPr>
            <w:r>
              <w:t xml:space="preserve">Related Documents </w:t>
            </w:r>
            <w:r w:rsidR="00C9766A">
              <w:t xml:space="preserve">Requiring </w:t>
            </w:r>
            <w:r>
              <w:t>Revision/</w:t>
            </w:r>
            <w:r w:rsidR="0017783C">
              <w:t>R</w:t>
            </w:r>
            <w:r w:rsidR="003069F4">
              <w:t>elated Revision Request</w:t>
            </w:r>
            <w:r w:rsidR="0007682E">
              <w:t>s</w:t>
            </w:r>
          </w:p>
        </w:tc>
        <w:tc>
          <w:tcPr>
            <w:tcW w:w="7560" w:type="dxa"/>
            <w:gridSpan w:val="2"/>
            <w:tcBorders>
              <w:bottom w:val="single" w:sz="4" w:space="0" w:color="auto"/>
            </w:tcBorders>
            <w:vAlign w:val="center"/>
          </w:tcPr>
          <w:p w14:paraId="5D9AA7D2" w14:textId="38C7888B" w:rsidR="00C9766A" w:rsidRPr="00FB509B" w:rsidRDefault="00B4256F" w:rsidP="00176375">
            <w:pPr>
              <w:pStyle w:val="NormalArial"/>
              <w:spacing w:before="120" w:after="120"/>
            </w:pPr>
            <w:r>
              <w:t>None</w:t>
            </w:r>
          </w:p>
        </w:tc>
      </w:tr>
      <w:tr w:rsidR="009D17F0" w14:paraId="37367474" w14:textId="77777777" w:rsidTr="00BC2D06">
        <w:trPr>
          <w:trHeight w:val="518"/>
        </w:trPr>
        <w:tc>
          <w:tcPr>
            <w:tcW w:w="2880" w:type="dxa"/>
            <w:gridSpan w:val="2"/>
            <w:tcBorders>
              <w:bottom w:val="single" w:sz="4" w:space="0" w:color="auto"/>
            </w:tcBorders>
            <w:shd w:val="clear" w:color="auto" w:fill="FFFFFF"/>
            <w:vAlign w:val="center"/>
          </w:tcPr>
          <w:p w14:paraId="53E742F6" w14:textId="77777777" w:rsidR="009D17F0" w:rsidRDefault="009D17F0" w:rsidP="00F44236">
            <w:pPr>
              <w:pStyle w:val="Header"/>
            </w:pPr>
            <w:r>
              <w:t>Revision Description</w:t>
            </w:r>
          </w:p>
        </w:tc>
        <w:tc>
          <w:tcPr>
            <w:tcW w:w="7560" w:type="dxa"/>
            <w:gridSpan w:val="2"/>
            <w:tcBorders>
              <w:bottom w:val="single" w:sz="4" w:space="0" w:color="auto"/>
            </w:tcBorders>
            <w:vAlign w:val="center"/>
          </w:tcPr>
          <w:p w14:paraId="6A00AE95" w14:textId="5D1CD03D" w:rsidR="0046172B" w:rsidRPr="00FB509B" w:rsidRDefault="00B4256F" w:rsidP="00176375">
            <w:pPr>
              <w:pStyle w:val="NormalArial"/>
              <w:spacing w:before="120" w:after="120"/>
            </w:pPr>
            <w:r w:rsidRPr="00B4256F">
              <w:t xml:space="preserve">This </w:t>
            </w:r>
            <w:r w:rsidR="00DF2B59">
              <w:t>Nodal Protocol Revision Request (</w:t>
            </w:r>
            <w:r w:rsidRPr="00B4256F">
              <w:t>NPRR</w:t>
            </w:r>
            <w:r w:rsidR="00DF2B59">
              <w:t>)</w:t>
            </w:r>
            <w:r w:rsidRPr="00B4256F">
              <w:t xml:space="preserve"> </w:t>
            </w:r>
            <w:r>
              <w:t xml:space="preserve">corrects an error in the </w:t>
            </w:r>
            <w:r w:rsidR="00FB643B">
              <w:t xml:space="preserve">calculation of </w:t>
            </w:r>
            <w:r w:rsidR="00FB643B" w:rsidRPr="00FB643B">
              <w:t>Real-Time Reliability Deployment Price Adders for Ancillary Service</w:t>
            </w:r>
            <w:r w:rsidR="00562238">
              <w:t>s</w:t>
            </w:r>
            <w:r w:rsidR="00FB643B" w:rsidRPr="00FB643B">
              <w:t xml:space="preserve"> </w:t>
            </w:r>
            <w:r w:rsidR="00FB643B">
              <w:t>w</w:t>
            </w:r>
            <w:r w:rsidR="00FB643B" w:rsidRPr="00FB643B">
              <w:t xml:space="preserve">hen ERCOT is directing firm Load shed during </w:t>
            </w:r>
            <w:r w:rsidR="00FB643B">
              <w:t>Energy Emergency Alert (</w:t>
            </w:r>
            <w:r w:rsidR="00FB643B" w:rsidRPr="00FB643B">
              <w:t>EEA</w:t>
            </w:r>
            <w:r w:rsidR="00FB643B">
              <w:t>)</w:t>
            </w:r>
            <w:r w:rsidR="00FB643B" w:rsidRPr="00FB643B">
              <w:t xml:space="preserve"> Level 3</w:t>
            </w:r>
            <w:r w:rsidR="00A0098D">
              <w:t xml:space="preserve"> u</w:t>
            </w:r>
            <w:r w:rsidR="0023241E">
              <w:t>nder</w:t>
            </w:r>
            <w:r w:rsidR="00D80220">
              <w:t xml:space="preserve"> the </w:t>
            </w:r>
            <w:r w:rsidR="0023241E">
              <w:t>RTC+B</w:t>
            </w:r>
            <w:r w:rsidR="00D80220">
              <w:t xml:space="preserve"> Protocol language</w:t>
            </w:r>
            <w:r w:rsidR="0023241E">
              <w:t>.  Th</w:t>
            </w:r>
            <w:r w:rsidR="00894559">
              <w:t>ese proposed changes</w:t>
            </w:r>
            <w:r w:rsidR="0023241E">
              <w:t xml:space="preserve"> replace </w:t>
            </w:r>
            <w:r w:rsidR="008F72E0" w:rsidRPr="008F72E0">
              <w:t>the “maximum value on the ASDC for the Ancillary Service”</w:t>
            </w:r>
            <w:r w:rsidR="00894559">
              <w:t xml:space="preserve"> </w:t>
            </w:r>
            <w:r w:rsidR="00F82B36">
              <w:t xml:space="preserve">in paragraph </w:t>
            </w:r>
            <w:r w:rsidR="00DF2B59">
              <w:t>(2)</w:t>
            </w:r>
            <w:r w:rsidR="00F82B36">
              <w:t xml:space="preserve">(t) of </w:t>
            </w:r>
            <w:r w:rsidR="00DF2B59">
              <w:t>Section</w:t>
            </w:r>
            <w:r w:rsidR="00F82B36">
              <w:t xml:space="preserve"> 6.5.7.3.1 </w:t>
            </w:r>
            <w:r w:rsidR="00894559">
              <w:t xml:space="preserve">with the effective Value of Lost Load (VOLL) </w:t>
            </w:r>
            <w:r w:rsidR="00077FDC">
              <w:t>for determin</w:t>
            </w:r>
            <w:r w:rsidR="003219A6">
              <w:t>in</w:t>
            </w:r>
            <w:r w:rsidR="00077FDC">
              <w:t>g the price adders for Ancillary Services</w:t>
            </w:r>
            <w:r w:rsidR="006E6E75">
              <w:t>, ensur</w:t>
            </w:r>
            <w:r w:rsidR="007705A9">
              <w:t>ing that final Ancillary Service prices cannot exceed $5,000</w:t>
            </w:r>
            <w:r w:rsidR="00F82B36">
              <w:t xml:space="preserve"> per </w:t>
            </w:r>
            <w:r w:rsidR="007705A9">
              <w:t>MWh</w:t>
            </w:r>
            <w:r w:rsidR="00894559">
              <w:t xml:space="preserve">.  </w:t>
            </w:r>
          </w:p>
        </w:tc>
      </w:tr>
      <w:tr w:rsidR="008934B2" w14:paraId="7C0519CA" w14:textId="77777777" w:rsidTr="00625E5D">
        <w:trPr>
          <w:trHeight w:val="518"/>
        </w:trPr>
        <w:tc>
          <w:tcPr>
            <w:tcW w:w="2880" w:type="dxa"/>
            <w:gridSpan w:val="2"/>
            <w:shd w:val="clear" w:color="auto" w:fill="FFFFFF"/>
            <w:vAlign w:val="center"/>
          </w:tcPr>
          <w:p w14:paraId="3F1E5650" w14:textId="77777777" w:rsidR="008934B2" w:rsidRDefault="008934B2" w:rsidP="008934B2">
            <w:pPr>
              <w:pStyle w:val="Header"/>
            </w:pPr>
            <w:r>
              <w:t>Reason for Revision</w:t>
            </w:r>
          </w:p>
        </w:tc>
        <w:tc>
          <w:tcPr>
            <w:tcW w:w="7560" w:type="dxa"/>
            <w:gridSpan w:val="2"/>
            <w:vAlign w:val="center"/>
          </w:tcPr>
          <w:p w14:paraId="437C71D8" w14:textId="5F7210A7" w:rsidR="008934B2" w:rsidRDefault="008934B2" w:rsidP="008934B2">
            <w:pPr>
              <w:pStyle w:val="NormalArial"/>
              <w:tabs>
                <w:tab w:val="left" w:pos="432"/>
              </w:tabs>
              <w:spacing w:before="120"/>
              <w:ind w:left="432" w:hanging="432"/>
              <w:rPr>
                <w:rFonts w:cs="Arial"/>
                <w:color w:val="000000"/>
              </w:rPr>
            </w:pPr>
            <w:r w:rsidRPr="006629C8">
              <w:object w:dxaOrig="1440" w:dyaOrig="1440" w14:anchorId="740D5E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15.6pt;height:15pt" o:ole="">
                  <v:imagedata r:id="rId9" o:title=""/>
                </v:shape>
                <w:control r:id="rId10" w:name="TextBox112" w:shapeid="_x0000_i1037"/>
              </w:object>
            </w:r>
            <w:r w:rsidRPr="006629C8">
              <w:t xml:space="preserve">  </w:t>
            </w:r>
            <w:hyperlink r:id="rId11" w:history="1">
              <w:r w:rsidRPr="00BD53C5">
                <w:rPr>
                  <w:rStyle w:val="Hyperlink"/>
                  <w:rFonts w:cs="Arial"/>
                </w:rPr>
                <w:t>Strategic Plan</w:t>
              </w:r>
            </w:hyperlink>
            <w:r>
              <w:rPr>
                <w:rFonts w:cs="Arial"/>
                <w:color w:val="000000"/>
              </w:rPr>
              <w:t xml:space="preserve"> Objective 1 – </w:t>
            </w:r>
            <w:r w:rsidRPr="00BD53C5">
              <w:rPr>
                <w:rFonts w:cs="Arial"/>
                <w:color w:val="000000"/>
              </w:rPr>
              <w:t>Be an industry leader for grid reliability and resilience</w:t>
            </w:r>
          </w:p>
          <w:p w14:paraId="182849E2" w14:textId="2A081490" w:rsidR="008934B2" w:rsidRPr="00BD53C5" w:rsidRDefault="008934B2" w:rsidP="008934B2">
            <w:pPr>
              <w:pStyle w:val="NormalArial"/>
              <w:tabs>
                <w:tab w:val="left" w:pos="432"/>
              </w:tabs>
              <w:spacing w:before="120"/>
              <w:ind w:left="432" w:hanging="432"/>
              <w:rPr>
                <w:rFonts w:cs="Arial"/>
                <w:color w:val="000000"/>
              </w:rPr>
            </w:pPr>
            <w:r w:rsidRPr="00CD242D">
              <w:object w:dxaOrig="1440" w:dyaOrig="1440" w14:anchorId="3FDC16D8">
                <v:shape id="_x0000_i1039" type="#_x0000_t75" style="width:15.6pt;height:15pt" o:ole="">
                  <v:imagedata r:id="rId9" o:title=""/>
                </v:shape>
                <w:control r:id="rId12" w:name="TextBox17" w:shapeid="_x0000_i1039"/>
              </w:object>
            </w:r>
            <w:r w:rsidRPr="00CD242D">
              <w:t xml:space="preserve">  </w:t>
            </w:r>
            <w:hyperlink r:id="rId13" w:history="1">
              <w:r w:rsidRPr="00BD53C5">
                <w:rPr>
                  <w:rStyle w:val="Hyperlink"/>
                  <w:rFonts w:cs="Arial"/>
                </w:rPr>
                <w:t>Strategic Plan</w:t>
              </w:r>
            </w:hyperlink>
            <w:r>
              <w:rPr>
                <w:rFonts w:cs="Arial"/>
                <w:color w:val="000000"/>
              </w:rPr>
              <w:t xml:space="preserve"> Objective 2 - </w:t>
            </w:r>
            <w:r w:rsidRPr="00BD53C5">
              <w:rPr>
                <w:rFonts w:cs="Arial"/>
                <w:color w:val="000000"/>
              </w:rPr>
              <w:t>Enhance the ERCOT region’s economic competitiveness</w:t>
            </w:r>
            <w:r>
              <w:rPr>
                <w:rFonts w:cs="Arial"/>
                <w:color w:val="000000"/>
              </w:rPr>
              <w:t xml:space="preserve"> </w:t>
            </w:r>
            <w:r w:rsidRPr="00BD53C5">
              <w:rPr>
                <w:rFonts w:cs="Arial"/>
                <w:color w:val="000000"/>
              </w:rPr>
              <w:t>with respect to trends in wholesale power rates and retail</w:t>
            </w:r>
            <w:r>
              <w:rPr>
                <w:rFonts w:cs="Arial"/>
                <w:color w:val="000000"/>
              </w:rPr>
              <w:t xml:space="preserve"> </w:t>
            </w:r>
            <w:r w:rsidRPr="00BD53C5">
              <w:rPr>
                <w:rFonts w:cs="Arial"/>
                <w:color w:val="000000"/>
              </w:rPr>
              <w:t>electricity prices to consumers</w:t>
            </w:r>
          </w:p>
          <w:p w14:paraId="5CA7117B" w14:textId="40207492" w:rsidR="008934B2" w:rsidRPr="00BD53C5" w:rsidRDefault="008934B2" w:rsidP="008934B2">
            <w:pPr>
              <w:pStyle w:val="NormalArial"/>
              <w:spacing w:before="120"/>
              <w:ind w:left="432" w:hanging="432"/>
              <w:rPr>
                <w:rFonts w:cs="Arial"/>
                <w:color w:val="000000"/>
              </w:rPr>
            </w:pPr>
            <w:r w:rsidRPr="006629C8">
              <w:object w:dxaOrig="1440" w:dyaOrig="1440" w14:anchorId="79652539">
                <v:shape id="_x0000_i1041" type="#_x0000_t75" style="width:15.6pt;height:15pt" o:ole="">
                  <v:imagedata r:id="rId9" o:title=""/>
                </v:shape>
                <w:control r:id="rId14" w:name="TextBox122" w:shapeid="_x0000_i1041"/>
              </w:object>
            </w:r>
            <w:r w:rsidRPr="006629C8">
              <w:t xml:space="preserve">  </w:t>
            </w:r>
            <w:hyperlink r:id="rId15" w:history="1">
              <w:r w:rsidRPr="00BD53C5">
                <w:rPr>
                  <w:rStyle w:val="Hyperlink"/>
                  <w:rFonts w:cs="Arial"/>
                </w:rPr>
                <w:t>Strategic Plan</w:t>
              </w:r>
            </w:hyperlink>
            <w:r>
              <w:rPr>
                <w:rFonts w:cs="Arial"/>
                <w:color w:val="000000"/>
              </w:rPr>
              <w:t xml:space="preserve"> Objective 3 - </w:t>
            </w:r>
            <w:r w:rsidRPr="00BD53C5">
              <w:rPr>
                <w:rFonts w:cs="Arial"/>
                <w:color w:val="000000"/>
              </w:rPr>
              <w:t>Advance ERCOT, Inc. as an</w:t>
            </w:r>
            <w:r>
              <w:rPr>
                <w:rFonts w:cs="Arial"/>
                <w:color w:val="000000"/>
              </w:rPr>
              <w:t xml:space="preserve"> </w:t>
            </w:r>
            <w:r w:rsidRPr="00BD53C5">
              <w:rPr>
                <w:rFonts w:cs="Arial"/>
                <w:color w:val="000000"/>
              </w:rPr>
              <w:t>independent leading</w:t>
            </w:r>
            <w:r>
              <w:rPr>
                <w:rFonts w:cs="Arial"/>
                <w:color w:val="000000"/>
              </w:rPr>
              <w:t xml:space="preserve"> </w:t>
            </w:r>
            <w:r w:rsidRPr="00BD53C5">
              <w:rPr>
                <w:rFonts w:cs="Arial"/>
                <w:color w:val="000000"/>
              </w:rPr>
              <w:t xml:space="preserve">industry expert and an </w:t>
            </w:r>
            <w:proofErr w:type="gramStart"/>
            <w:r w:rsidRPr="00BD53C5">
              <w:rPr>
                <w:rFonts w:cs="Arial"/>
                <w:color w:val="000000"/>
              </w:rPr>
              <w:t>employer</w:t>
            </w:r>
            <w:proofErr w:type="gramEnd"/>
            <w:r w:rsidRPr="00BD53C5">
              <w:rPr>
                <w:rFonts w:cs="Arial"/>
                <w:color w:val="000000"/>
              </w:rPr>
              <w:t xml:space="preserve"> of choice by fostering</w:t>
            </w:r>
            <w:r>
              <w:rPr>
                <w:rFonts w:cs="Arial"/>
                <w:color w:val="000000"/>
              </w:rPr>
              <w:t xml:space="preserve"> </w:t>
            </w:r>
            <w:r w:rsidRPr="00BD53C5">
              <w:rPr>
                <w:rFonts w:cs="Arial"/>
                <w:color w:val="000000"/>
              </w:rPr>
              <w:t>innovation, investing in our people, and emphasizing the</w:t>
            </w:r>
            <w:r>
              <w:rPr>
                <w:rFonts w:cs="Arial"/>
                <w:color w:val="000000"/>
              </w:rPr>
              <w:t xml:space="preserve"> </w:t>
            </w:r>
            <w:r w:rsidRPr="00BD53C5">
              <w:rPr>
                <w:rFonts w:cs="Arial"/>
                <w:color w:val="000000"/>
              </w:rPr>
              <w:t>importance of our mission</w:t>
            </w:r>
          </w:p>
          <w:p w14:paraId="1056863C" w14:textId="3D8E8E99" w:rsidR="008934B2" w:rsidRDefault="008934B2" w:rsidP="008934B2">
            <w:pPr>
              <w:pStyle w:val="NormalArial"/>
              <w:spacing w:before="120"/>
              <w:rPr>
                <w:iCs/>
                <w:kern w:val="24"/>
              </w:rPr>
            </w:pPr>
            <w:r w:rsidRPr="006629C8">
              <w:object w:dxaOrig="1440" w:dyaOrig="1440" w14:anchorId="3851E3DC">
                <v:shape id="_x0000_i1043" type="#_x0000_t75" style="width:15.6pt;height:15pt" o:ole="">
                  <v:imagedata r:id="rId16" o:title=""/>
                </v:shape>
                <w:control r:id="rId17" w:name="TextBox13" w:shapeid="_x0000_i1043"/>
              </w:object>
            </w:r>
            <w:r w:rsidRPr="006629C8">
              <w:t xml:space="preserve">  </w:t>
            </w:r>
            <w:r w:rsidRPr="00344591">
              <w:rPr>
                <w:iCs/>
                <w:kern w:val="24"/>
              </w:rPr>
              <w:t>General system and/or process improvement(s)</w:t>
            </w:r>
          </w:p>
          <w:p w14:paraId="62686A83" w14:textId="74DFC611" w:rsidR="008934B2" w:rsidRDefault="008934B2" w:rsidP="008934B2">
            <w:pPr>
              <w:pStyle w:val="NormalArial"/>
              <w:spacing w:before="120"/>
              <w:rPr>
                <w:iCs/>
                <w:kern w:val="24"/>
              </w:rPr>
            </w:pPr>
            <w:r w:rsidRPr="006629C8">
              <w:lastRenderedPageBreak/>
              <w:object w:dxaOrig="1440" w:dyaOrig="1440" w14:anchorId="389F34FB">
                <v:shape id="_x0000_i1045" type="#_x0000_t75" style="width:15.6pt;height:15pt" o:ole="">
                  <v:imagedata r:id="rId9" o:title=""/>
                </v:shape>
                <w:control r:id="rId18" w:name="TextBox14" w:shapeid="_x0000_i1045"/>
              </w:object>
            </w:r>
            <w:r w:rsidRPr="006629C8">
              <w:t xml:space="preserve">  </w:t>
            </w:r>
            <w:r>
              <w:rPr>
                <w:iCs/>
                <w:kern w:val="24"/>
              </w:rPr>
              <w:t>Regulatory requirements</w:t>
            </w:r>
          </w:p>
          <w:p w14:paraId="5ACAFEB4" w14:textId="3ECBB37A" w:rsidR="008934B2" w:rsidRPr="00CD242D" w:rsidRDefault="008934B2" w:rsidP="008934B2">
            <w:pPr>
              <w:pStyle w:val="NormalArial"/>
              <w:spacing w:before="120"/>
              <w:rPr>
                <w:rFonts w:cs="Arial"/>
                <w:color w:val="000000"/>
              </w:rPr>
            </w:pPr>
            <w:r w:rsidRPr="006629C8">
              <w:object w:dxaOrig="1440" w:dyaOrig="1440" w14:anchorId="4EC054A7">
                <v:shape id="_x0000_i1047" type="#_x0000_t75" style="width:15.6pt;height:15pt" o:ole="">
                  <v:imagedata r:id="rId9" o:title=""/>
                </v:shape>
                <w:control r:id="rId19" w:name="TextBox15" w:shapeid="_x0000_i1047"/>
              </w:object>
            </w:r>
            <w:r w:rsidRPr="006629C8">
              <w:t xml:space="preserve">  </w:t>
            </w:r>
            <w:r>
              <w:rPr>
                <w:rFonts w:cs="Arial"/>
                <w:color w:val="000000"/>
              </w:rPr>
              <w:t>ERCOT Board/PUCT Directive</w:t>
            </w:r>
          </w:p>
          <w:p w14:paraId="389A146F" w14:textId="77777777" w:rsidR="008934B2" w:rsidRDefault="008934B2" w:rsidP="008934B2">
            <w:pPr>
              <w:pStyle w:val="NormalArial"/>
              <w:rPr>
                <w:i/>
                <w:sz w:val="20"/>
                <w:szCs w:val="20"/>
              </w:rPr>
            </w:pPr>
          </w:p>
          <w:p w14:paraId="4818D736" w14:textId="0A0EC663" w:rsidR="008934B2" w:rsidRPr="00176375" w:rsidRDefault="008934B2" w:rsidP="008934B2">
            <w:pPr>
              <w:pStyle w:val="NormalArial"/>
              <w:spacing w:after="120"/>
              <w:rPr>
                <w:i/>
                <w:sz w:val="20"/>
                <w:szCs w:val="20"/>
              </w:rPr>
            </w:pPr>
            <w:r w:rsidRPr="00CD242D">
              <w:rPr>
                <w:i/>
                <w:sz w:val="20"/>
                <w:szCs w:val="20"/>
              </w:rPr>
              <w:t xml:space="preserve">(please select </w:t>
            </w:r>
            <w:r>
              <w:rPr>
                <w:i/>
                <w:sz w:val="20"/>
                <w:szCs w:val="20"/>
              </w:rPr>
              <w:t xml:space="preserve">ONLY ONE – if more than one </w:t>
            </w:r>
            <w:proofErr w:type="gramStart"/>
            <w:r>
              <w:rPr>
                <w:i/>
                <w:sz w:val="20"/>
                <w:szCs w:val="20"/>
              </w:rPr>
              <w:t>apply</w:t>
            </w:r>
            <w:proofErr w:type="gramEnd"/>
            <w:r>
              <w:rPr>
                <w:i/>
                <w:sz w:val="20"/>
                <w:szCs w:val="20"/>
              </w:rPr>
              <w:t>, please select the ONE that is most relevant)</w:t>
            </w:r>
          </w:p>
        </w:tc>
      </w:tr>
      <w:tr w:rsidR="00625E5D" w14:paraId="3F80A5FA" w14:textId="77777777" w:rsidTr="00BC2D06">
        <w:trPr>
          <w:trHeight w:val="518"/>
        </w:trPr>
        <w:tc>
          <w:tcPr>
            <w:tcW w:w="2880" w:type="dxa"/>
            <w:gridSpan w:val="2"/>
            <w:tcBorders>
              <w:bottom w:val="single" w:sz="4" w:space="0" w:color="auto"/>
            </w:tcBorders>
            <w:shd w:val="clear" w:color="auto" w:fill="FFFFFF"/>
            <w:vAlign w:val="center"/>
          </w:tcPr>
          <w:p w14:paraId="6ABB5F27" w14:textId="61EC6BB8" w:rsidR="00625E5D" w:rsidRDefault="00555554" w:rsidP="00F44236">
            <w:pPr>
              <w:pStyle w:val="Header"/>
            </w:pPr>
            <w:r>
              <w:lastRenderedPageBreak/>
              <w:t>Justification of Reason for Revision and Market Impacts</w:t>
            </w:r>
          </w:p>
        </w:tc>
        <w:tc>
          <w:tcPr>
            <w:tcW w:w="7560" w:type="dxa"/>
            <w:gridSpan w:val="2"/>
            <w:tcBorders>
              <w:bottom w:val="single" w:sz="4" w:space="0" w:color="auto"/>
            </w:tcBorders>
            <w:vAlign w:val="center"/>
          </w:tcPr>
          <w:p w14:paraId="313E5647" w14:textId="294BC53E" w:rsidR="00625E5D" w:rsidRPr="00625E5D" w:rsidRDefault="00812F98" w:rsidP="00625E5D">
            <w:pPr>
              <w:pStyle w:val="NormalArial"/>
              <w:spacing w:before="120" w:after="120"/>
              <w:rPr>
                <w:iCs/>
                <w:kern w:val="24"/>
              </w:rPr>
            </w:pPr>
            <w:r>
              <w:t xml:space="preserve">Under the current language for RTC+B, when ERCOT </w:t>
            </w:r>
            <w:r w:rsidRPr="0046172B">
              <w:t xml:space="preserve">is directing firm Load shed during </w:t>
            </w:r>
            <w:r>
              <w:t xml:space="preserve">an </w:t>
            </w:r>
            <w:r w:rsidRPr="0046172B">
              <w:t>EEA Level 3</w:t>
            </w:r>
            <w:r>
              <w:t>, the price adder for each Ancillary Service is set equal to the “</w:t>
            </w:r>
            <w:r w:rsidRPr="00B3621B">
              <w:t>maximum value on the ASDC for the Ancillary Service minus the MCPC for that Ancillary Service</w:t>
            </w:r>
            <w:r>
              <w:t>.”  With the approval of NPRR1268, these maximum values now exceed $5,000</w:t>
            </w:r>
            <w:r w:rsidR="00020916">
              <w:t xml:space="preserve"> per </w:t>
            </w:r>
            <w:r>
              <w:t>MWh making this language inappropriate and out of alignment with intended Ancillary Service pricing outcomes during these emergenc</w:t>
            </w:r>
            <w:r w:rsidR="00046CD2">
              <w:t xml:space="preserve">y </w:t>
            </w:r>
            <w:r>
              <w:t>conditions.  As such, this calculation is amended to replace the “</w:t>
            </w:r>
            <w:r w:rsidRPr="00DB0B07">
              <w:t>maximum value on the ASDC</w:t>
            </w:r>
            <w:r>
              <w:t xml:space="preserve"> for the Ancillary Service” with the effective VOLL.  This will ensure that Ancillary Service prices, when combined with the price adders, </w:t>
            </w:r>
            <w:r w:rsidR="0029600D">
              <w:t>will be as intended</w:t>
            </w:r>
            <w:r w:rsidR="00020916">
              <w:t xml:space="preserve"> </w:t>
            </w:r>
            <w:proofErr w:type="gramStart"/>
            <w:r w:rsidR="00020916">
              <w:t>in order to</w:t>
            </w:r>
            <w:proofErr w:type="gramEnd"/>
            <w:r w:rsidR="00E21C6B">
              <w:t xml:space="preserve"> reflect </w:t>
            </w:r>
            <w:r w:rsidR="00A52E1F">
              <w:t xml:space="preserve">the </w:t>
            </w:r>
            <w:r w:rsidR="00BB4B08">
              <w:t xml:space="preserve">extreme grid conditions, </w:t>
            </w:r>
            <w:r w:rsidR="00D02235">
              <w:t>but</w:t>
            </w:r>
            <w:r w:rsidR="0029600D">
              <w:t xml:space="preserve"> </w:t>
            </w:r>
            <w:r>
              <w:t>hav</w:t>
            </w:r>
            <w:r w:rsidR="00020916">
              <w:t>ing</w:t>
            </w:r>
            <w:r>
              <w:t xml:space="preserve"> a maximum value of $5,000</w:t>
            </w:r>
            <w:r w:rsidR="00020916">
              <w:t xml:space="preserve"> per </w:t>
            </w:r>
            <w:r>
              <w:t>MWh</w:t>
            </w:r>
            <w:r w:rsidR="00D02235">
              <w:t xml:space="preserve"> in alignment with </w:t>
            </w:r>
            <w:r w:rsidR="00E41CA7">
              <w:t>scarcity pricing for energy</w:t>
            </w:r>
            <w:r>
              <w:t>.</w:t>
            </w:r>
          </w:p>
        </w:tc>
      </w:tr>
    </w:tbl>
    <w:p w14:paraId="456C4CE6" w14:textId="77777777" w:rsidR="00D85807" w:rsidRPr="00D85807" w:rsidRDefault="00D85807">
      <w:pPr>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9A3772" w14:paraId="2BA6EB2B" w14:textId="77777777" w:rsidTr="00D176CF">
        <w:trPr>
          <w:cantSplit/>
          <w:trHeight w:val="432"/>
        </w:trPr>
        <w:tc>
          <w:tcPr>
            <w:tcW w:w="10440" w:type="dxa"/>
            <w:gridSpan w:val="2"/>
            <w:tcBorders>
              <w:top w:val="single" w:sz="4" w:space="0" w:color="auto"/>
            </w:tcBorders>
            <w:shd w:val="clear" w:color="auto" w:fill="FFFFFF"/>
            <w:vAlign w:val="center"/>
          </w:tcPr>
          <w:p w14:paraId="66CEEEAA" w14:textId="5ADA9A16" w:rsidR="00B4256F" w:rsidRPr="00B4256F" w:rsidRDefault="009A3772" w:rsidP="008934B2">
            <w:pPr>
              <w:pStyle w:val="Header"/>
              <w:jc w:val="center"/>
            </w:pPr>
            <w:bookmarkStart w:id="0" w:name="_Hlk154568842"/>
            <w:r>
              <w:t>Sponsor</w:t>
            </w:r>
          </w:p>
        </w:tc>
      </w:tr>
      <w:tr w:rsidR="009A3772" w14:paraId="18960E6E" w14:textId="77777777" w:rsidTr="00D176CF">
        <w:trPr>
          <w:cantSplit/>
          <w:trHeight w:val="432"/>
        </w:trPr>
        <w:tc>
          <w:tcPr>
            <w:tcW w:w="2880" w:type="dxa"/>
            <w:shd w:val="clear" w:color="auto" w:fill="FFFFFF"/>
            <w:vAlign w:val="center"/>
          </w:tcPr>
          <w:p w14:paraId="3D988A51" w14:textId="751CBC44" w:rsidR="00176375" w:rsidRPr="00176375" w:rsidRDefault="009A3772" w:rsidP="00176375">
            <w:pPr>
              <w:pStyle w:val="Header"/>
              <w:rPr>
                <w:bCs w:val="0"/>
              </w:rPr>
            </w:pPr>
            <w:r w:rsidRPr="00B93CA0">
              <w:rPr>
                <w:bCs w:val="0"/>
              </w:rPr>
              <w:t>Name</w:t>
            </w:r>
          </w:p>
        </w:tc>
        <w:tc>
          <w:tcPr>
            <w:tcW w:w="7560" w:type="dxa"/>
            <w:vAlign w:val="center"/>
          </w:tcPr>
          <w:p w14:paraId="1FFF1A06" w14:textId="5996A7B7" w:rsidR="009A3772" w:rsidRDefault="00E41CA7">
            <w:pPr>
              <w:pStyle w:val="NormalArial"/>
            </w:pPr>
            <w:r>
              <w:t>David Maggio</w:t>
            </w:r>
          </w:p>
        </w:tc>
      </w:tr>
      <w:tr w:rsidR="009A3772" w14:paraId="7FB64D61" w14:textId="77777777" w:rsidTr="00D176CF">
        <w:trPr>
          <w:cantSplit/>
          <w:trHeight w:val="432"/>
        </w:trPr>
        <w:tc>
          <w:tcPr>
            <w:tcW w:w="2880" w:type="dxa"/>
            <w:shd w:val="clear" w:color="auto" w:fill="FFFFFF"/>
            <w:vAlign w:val="center"/>
          </w:tcPr>
          <w:p w14:paraId="4FB458EB" w14:textId="77777777" w:rsidR="009A3772" w:rsidRPr="00B93CA0" w:rsidRDefault="009A3772">
            <w:pPr>
              <w:pStyle w:val="Header"/>
              <w:rPr>
                <w:bCs w:val="0"/>
              </w:rPr>
            </w:pPr>
            <w:r w:rsidRPr="00B93CA0">
              <w:rPr>
                <w:bCs w:val="0"/>
              </w:rPr>
              <w:t>E-mail Address</w:t>
            </w:r>
          </w:p>
        </w:tc>
        <w:tc>
          <w:tcPr>
            <w:tcW w:w="7560" w:type="dxa"/>
            <w:vAlign w:val="center"/>
          </w:tcPr>
          <w:p w14:paraId="54C409BC" w14:textId="20C3F99C" w:rsidR="009A3772" w:rsidRDefault="00E41CA7">
            <w:pPr>
              <w:pStyle w:val="NormalArial"/>
            </w:pPr>
            <w:hyperlink r:id="rId20" w:history="1">
              <w:r w:rsidRPr="005D3AAC">
                <w:rPr>
                  <w:rStyle w:val="Hyperlink"/>
                </w:rPr>
                <w:t>David.Maggio@ercot.com</w:t>
              </w:r>
            </w:hyperlink>
          </w:p>
        </w:tc>
      </w:tr>
      <w:tr w:rsidR="009A3772" w14:paraId="343A715E" w14:textId="77777777" w:rsidTr="00D176CF">
        <w:trPr>
          <w:cantSplit/>
          <w:trHeight w:val="432"/>
        </w:trPr>
        <w:tc>
          <w:tcPr>
            <w:tcW w:w="2880" w:type="dxa"/>
            <w:shd w:val="clear" w:color="auto" w:fill="FFFFFF"/>
            <w:vAlign w:val="center"/>
          </w:tcPr>
          <w:p w14:paraId="0FC38B83" w14:textId="77777777" w:rsidR="009A3772" w:rsidRPr="00B93CA0" w:rsidRDefault="009A3772">
            <w:pPr>
              <w:pStyle w:val="Header"/>
              <w:rPr>
                <w:bCs w:val="0"/>
              </w:rPr>
            </w:pPr>
            <w:r w:rsidRPr="00B93CA0">
              <w:rPr>
                <w:bCs w:val="0"/>
              </w:rPr>
              <w:t>Company</w:t>
            </w:r>
          </w:p>
        </w:tc>
        <w:tc>
          <w:tcPr>
            <w:tcW w:w="7560" w:type="dxa"/>
            <w:vAlign w:val="center"/>
          </w:tcPr>
          <w:p w14:paraId="5BCBCB13" w14:textId="006EFB45" w:rsidR="009A3772" w:rsidRDefault="00E41CA7">
            <w:pPr>
              <w:pStyle w:val="NormalArial"/>
            </w:pPr>
            <w:r>
              <w:t>ERCOT</w:t>
            </w:r>
          </w:p>
        </w:tc>
      </w:tr>
      <w:tr w:rsidR="009A3772" w14:paraId="1B4A534D" w14:textId="77777777" w:rsidTr="00D176CF">
        <w:trPr>
          <w:cantSplit/>
          <w:trHeight w:val="432"/>
        </w:trPr>
        <w:tc>
          <w:tcPr>
            <w:tcW w:w="2880" w:type="dxa"/>
            <w:tcBorders>
              <w:bottom w:val="single" w:sz="4" w:space="0" w:color="auto"/>
            </w:tcBorders>
            <w:shd w:val="clear" w:color="auto" w:fill="FFFFFF"/>
            <w:vAlign w:val="center"/>
          </w:tcPr>
          <w:p w14:paraId="411BF858" w14:textId="77777777" w:rsidR="009A3772" w:rsidRPr="00B93CA0" w:rsidRDefault="009A3772">
            <w:pPr>
              <w:pStyle w:val="Header"/>
              <w:rPr>
                <w:bCs w:val="0"/>
              </w:rPr>
            </w:pPr>
            <w:r w:rsidRPr="00B93CA0">
              <w:rPr>
                <w:bCs w:val="0"/>
              </w:rPr>
              <w:t>Phone Number</w:t>
            </w:r>
          </w:p>
        </w:tc>
        <w:tc>
          <w:tcPr>
            <w:tcW w:w="7560" w:type="dxa"/>
            <w:tcBorders>
              <w:bottom w:val="single" w:sz="4" w:space="0" w:color="auto"/>
            </w:tcBorders>
            <w:vAlign w:val="center"/>
          </w:tcPr>
          <w:p w14:paraId="69130F99" w14:textId="77777777" w:rsidR="009A3772" w:rsidRDefault="009A3772">
            <w:pPr>
              <w:pStyle w:val="NormalArial"/>
            </w:pPr>
          </w:p>
        </w:tc>
      </w:tr>
      <w:tr w:rsidR="009A3772" w14:paraId="5A40C307" w14:textId="77777777" w:rsidTr="00D176CF">
        <w:trPr>
          <w:cantSplit/>
          <w:trHeight w:val="432"/>
        </w:trPr>
        <w:tc>
          <w:tcPr>
            <w:tcW w:w="2880" w:type="dxa"/>
            <w:shd w:val="clear" w:color="auto" w:fill="FFFFFF"/>
            <w:vAlign w:val="center"/>
          </w:tcPr>
          <w:p w14:paraId="0D6A67F9" w14:textId="77777777" w:rsidR="009A3772" w:rsidRPr="00B93CA0" w:rsidRDefault="009A3772">
            <w:pPr>
              <w:pStyle w:val="Header"/>
              <w:rPr>
                <w:bCs w:val="0"/>
              </w:rPr>
            </w:pPr>
            <w:r>
              <w:rPr>
                <w:bCs w:val="0"/>
              </w:rPr>
              <w:t>Cell</w:t>
            </w:r>
            <w:r w:rsidRPr="00B93CA0">
              <w:rPr>
                <w:bCs w:val="0"/>
              </w:rPr>
              <w:t xml:space="preserve"> Number</w:t>
            </w:r>
          </w:p>
        </w:tc>
        <w:tc>
          <w:tcPr>
            <w:tcW w:w="7560" w:type="dxa"/>
            <w:vAlign w:val="center"/>
          </w:tcPr>
          <w:p w14:paraId="46237B5F" w14:textId="408C0E72" w:rsidR="009A3772" w:rsidRDefault="00E41CA7">
            <w:pPr>
              <w:pStyle w:val="NormalArial"/>
            </w:pPr>
            <w:r>
              <w:t>773-458-3215</w:t>
            </w:r>
          </w:p>
        </w:tc>
      </w:tr>
      <w:tr w:rsidR="009A3772" w14:paraId="2E8FB013" w14:textId="77777777" w:rsidTr="00D176CF">
        <w:trPr>
          <w:cantSplit/>
          <w:trHeight w:val="432"/>
        </w:trPr>
        <w:tc>
          <w:tcPr>
            <w:tcW w:w="2880" w:type="dxa"/>
            <w:tcBorders>
              <w:bottom w:val="single" w:sz="4" w:space="0" w:color="auto"/>
            </w:tcBorders>
            <w:shd w:val="clear" w:color="auto" w:fill="FFFFFF"/>
            <w:vAlign w:val="center"/>
          </w:tcPr>
          <w:p w14:paraId="0186C361" w14:textId="77777777" w:rsidR="009A3772" w:rsidRPr="00B93CA0" w:rsidRDefault="009A3772">
            <w:pPr>
              <w:pStyle w:val="Header"/>
              <w:rPr>
                <w:bCs w:val="0"/>
              </w:rPr>
            </w:pPr>
            <w:r>
              <w:rPr>
                <w:bCs w:val="0"/>
              </w:rPr>
              <w:t>Market Segment</w:t>
            </w:r>
          </w:p>
        </w:tc>
        <w:tc>
          <w:tcPr>
            <w:tcW w:w="7560" w:type="dxa"/>
            <w:tcBorders>
              <w:bottom w:val="single" w:sz="4" w:space="0" w:color="auto"/>
            </w:tcBorders>
            <w:vAlign w:val="center"/>
          </w:tcPr>
          <w:p w14:paraId="2A021FEE" w14:textId="04D70539" w:rsidR="009A3772" w:rsidRDefault="00E41CA7">
            <w:pPr>
              <w:pStyle w:val="NormalArial"/>
            </w:pPr>
            <w:r>
              <w:t>N</w:t>
            </w:r>
            <w:r w:rsidR="008934B2">
              <w:t>ot applicable</w:t>
            </w:r>
          </w:p>
        </w:tc>
      </w:tr>
      <w:bookmarkEnd w:id="0"/>
    </w:tbl>
    <w:p w14:paraId="59629A3C" w14:textId="77777777" w:rsidR="009A3772" w:rsidRPr="00D56D61" w:rsidRDefault="009A3772">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7560"/>
      </w:tblGrid>
      <w:tr w:rsidR="009A3772" w:rsidRPr="00D56D61" w14:paraId="13F6A781" w14:textId="77777777" w:rsidTr="00D176CF">
        <w:trPr>
          <w:cantSplit/>
          <w:trHeight w:val="432"/>
        </w:trPr>
        <w:tc>
          <w:tcPr>
            <w:tcW w:w="10440" w:type="dxa"/>
            <w:gridSpan w:val="2"/>
            <w:vAlign w:val="center"/>
          </w:tcPr>
          <w:p w14:paraId="36C3E360" w14:textId="77777777" w:rsidR="009A3772" w:rsidRPr="007C199B" w:rsidRDefault="009A3772" w:rsidP="007C199B">
            <w:pPr>
              <w:pStyle w:val="NormalArial"/>
              <w:jc w:val="center"/>
              <w:rPr>
                <w:b/>
              </w:rPr>
            </w:pPr>
            <w:r w:rsidRPr="007C199B">
              <w:rPr>
                <w:b/>
              </w:rPr>
              <w:t>Market Rules Staff Contact</w:t>
            </w:r>
          </w:p>
        </w:tc>
      </w:tr>
      <w:tr w:rsidR="009A3772" w:rsidRPr="00D56D61" w14:paraId="10A3A547" w14:textId="77777777" w:rsidTr="00D176CF">
        <w:trPr>
          <w:cantSplit/>
          <w:trHeight w:val="432"/>
        </w:trPr>
        <w:tc>
          <w:tcPr>
            <w:tcW w:w="2880" w:type="dxa"/>
            <w:vAlign w:val="center"/>
          </w:tcPr>
          <w:p w14:paraId="7884BA3B" w14:textId="77777777" w:rsidR="009A3772" w:rsidRPr="007C199B" w:rsidRDefault="009A3772">
            <w:pPr>
              <w:pStyle w:val="NormalArial"/>
              <w:rPr>
                <w:b/>
              </w:rPr>
            </w:pPr>
            <w:r w:rsidRPr="007C199B">
              <w:rPr>
                <w:b/>
              </w:rPr>
              <w:t>Name</w:t>
            </w:r>
          </w:p>
        </w:tc>
        <w:tc>
          <w:tcPr>
            <w:tcW w:w="7560" w:type="dxa"/>
            <w:vAlign w:val="center"/>
          </w:tcPr>
          <w:p w14:paraId="16E95662" w14:textId="7CEEDEFE" w:rsidR="009A3772" w:rsidRPr="00D56D61" w:rsidRDefault="008934B2">
            <w:pPr>
              <w:pStyle w:val="NormalArial"/>
            </w:pPr>
            <w:r>
              <w:t>Cory Phillips</w:t>
            </w:r>
          </w:p>
        </w:tc>
      </w:tr>
      <w:tr w:rsidR="009A3772" w:rsidRPr="00D56D61" w14:paraId="6B648C6B" w14:textId="77777777" w:rsidTr="00D176CF">
        <w:trPr>
          <w:cantSplit/>
          <w:trHeight w:val="432"/>
        </w:trPr>
        <w:tc>
          <w:tcPr>
            <w:tcW w:w="2880" w:type="dxa"/>
            <w:vAlign w:val="center"/>
          </w:tcPr>
          <w:p w14:paraId="710846B1" w14:textId="77777777" w:rsidR="009A3772" w:rsidRPr="007C199B" w:rsidRDefault="009A3772">
            <w:pPr>
              <w:pStyle w:val="NormalArial"/>
              <w:rPr>
                <w:b/>
              </w:rPr>
            </w:pPr>
            <w:r w:rsidRPr="007C199B">
              <w:rPr>
                <w:b/>
              </w:rPr>
              <w:t>E-Mail Address</w:t>
            </w:r>
          </w:p>
        </w:tc>
        <w:tc>
          <w:tcPr>
            <w:tcW w:w="7560" w:type="dxa"/>
            <w:vAlign w:val="center"/>
          </w:tcPr>
          <w:p w14:paraId="658CF374" w14:textId="26EAD484" w:rsidR="009A3772" w:rsidRPr="00D56D61" w:rsidRDefault="008934B2">
            <w:pPr>
              <w:pStyle w:val="NormalArial"/>
            </w:pPr>
            <w:hyperlink r:id="rId21" w:history="1">
              <w:r w:rsidRPr="003A2C56">
                <w:rPr>
                  <w:rStyle w:val="Hyperlink"/>
                </w:rPr>
                <w:t>cory.phillips@ercot.com</w:t>
              </w:r>
            </w:hyperlink>
          </w:p>
        </w:tc>
      </w:tr>
      <w:tr w:rsidR="009A3772" w:rsidRPr="005370B5" w14:paraId="4DE85C0D" w14:textId="77777777" w:rsidTr="00D176CF">
        <w:trPr>
          <w:cantSplit/>
          <w:trHeight w:val="432"/>
        </w:trPr>
        <w:tc>
          <w:tcPr>
            <w:tcW w:w="2880" w:type="dxa"/>
            <w:vAlign w:val="center"/>
          </w:tcPr>
          <w:p w14:paraId="0B6BD890" w14:textId="77777777" w:rsidR="009A3772" w:rsidRPr="007C199B" w:rsidRDefault="009A3772">
            <w:pPr>
              <w:pStyle w:val="NormalArial"/>
              <w:rPr>
                <w:b/>
              </w:rPr>
            </w:pPr>
            <w:r w:rsidRPr="007C199B">
              <w:rPr>
                <w:b/>
              </w:rPr>
              <w:t>Phone Number</w:t>
            </w:r>
          </w:p>
        </w:tc>
        <w:tc>
          <w:tcPr>
            <w:tcW w:w="7560" w:type="dxa"/>
            <w:vAlign w:val="center"/>
          </w:tcPr>
          <w:p w14:paraId="435FD12C" w14:textId="04A03245" w:rsidR="009A3772" w:rsidRDefault="008934B2">
            <w:pPr>
              <w:pStyle w:val="NormalArial"/>
            </w:pPr>
            <w:r>
              <w:t>512-248-6464</w:t>
            </w:r>
          </w:p>
        </w:tc>
      </w:tr>
    </w:tbl>
    <w:p w14:paraId="268A2B73" w14:textId="77777777" w:rsidR="00B13C31" w:rsidRPr="00B13C31" w:rsidRDefault="00B13C31" w:rsidP="00B13C31">
      <w:pPr>
        <w:tabs>
          <w:tab w:val="num" w:pos="0"/>
        </w:tabs>
        <w:rPr>
          <w:rFonts w:ascii="Arial" w:eastAsia="SimSun"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B13C31" w:rsidRPr="00B13C31" w14:paraId="4179F077" w14:textId="77777777" w:rsidTr="00332B8F">
        <w:trPr>
          <w:trHeight w:val="350"/>
        </w:trPr>
        <w:tc>
          <w:tcPr>
            <w:tcW w:w="10440" w:type="dxa"/>
            <w:tcBorders>
              <w:bottom w:val="single" w:sz="4" w:space="0" w:color="auto"/>
            </w:tcBorders>
            <w:shd w:val="clear" w:color="auto" w:fill="FFFFFF"/>
            <w:vAlign w:val="center"/>
          </w:tcPr>
          <w:p w14:paraId="1DB19A52" w14:textId="77777777" w:rsidR="00B13C31" w:rsidRPr="00B13C31" w:rsidRDefault="00B13C31" w:rsidP="00B13C31">
            <w:pPr>
              <w:tabs>
                <w:tab w:val="center" w:pos="4320"/>
                <w:tab w:val="right" w:pos="8640"/>
              </w:tabs>
              <w:jc w:val="center"/>
              <w:rPr>
                <w:rFonts w:ascii="Arial" w:eastAsia="SimSun" w:hAnsi="Arial"/>
                <w:b/>
                <w:bCs/>
              </w:rPr>
            </w:pPr>
            <w:r w:rsidRPr="00B13C31">
              <w:rPr>
                <w:rFonts w:ascii="Arial" w:eastAsia="SimSun" w:hAnsi="Arial"/>
                <w:b/>
                <w:bCs/>
              </w:rPr>
              <w:t>Market Rules Notes</w:t>
            </w:r>
          </w:p>
        </w:tc>
      </w:tr>
    </w:tbl>
    <w:p w14:paraId="7E0AD34D" w14:textId="46C785A9" w:rsidR="00B13C31" w:rsidRPr="00B13C31" w:rsidRDefault="00B13C31" w:rsidP="00B13C31">
      <w:pPr>
        <w:tabs>
          <w:tab w:val="num" w:pos="0"/>
        </w:tabs>
        <w:spacing w:before="120" w:after="120"/>
        <w:rPr>
          <w:rFonts w:ascii="Arial" w:eastAsia="SimSun" w:hAnsi="Arial" w:cs="Arial"/>
        </w:rPr>
      </w:pPr>
      <w:r w:rsidRPr="00B13C31">
        <w:rPr>
          <w:rFonts w:ascii="Arial" w:eastAsia="SimSun" w:hAnsi="Arial" w:cs="Arial"/>
        </w:rPr>
        <w:t xml:space="preserve">Please note that the following NPRR(s) also propose revisions to </w:t>
      </w:r>
      <w:r>
        <w:rPr>
          <w:rFonts w:ascii="Arial" w:eastAsia="SimSun" w:hAnsi="Arial" w:cs="Arial"/>
        </w:rPr>
        <w:t>Section 6.5.7.3.1</w:t>
      </w:r>
      <w:r w:rsidRPr="00B13C31">
        <w:rPr>
          <w:rFonts w:ascii="Arial" w:eastAsia="SimSun" w:hAnsi="Arial" w:cs="Arial"/>
        </w:rPr>
        <w:t>:</w:t>
      </w:r>
    </w:p>
    <w:p w14:paraId="66203B1B" w14:textId="2631693F" w:rsidR="009A3772" w:rsidRDefault="00B13C31" w:rsidP="0049202C">
      <w:pPr>
        <w:numPr>
          <w:ilvl w:val="0"/>
          <w:numId w:val="21"/>
        </w:numPr>
        <w:spacing w:after="120"/>
        <w:rPr>
          <w:rFonts w:ascii="Arial" w:eastAsia="SimSun" w:hAnsi="Arial" w:cs="Arial"/>
        </w:rPr>
      </w:pPr>
      <w:r w:rsidRPr="00B13C31">
        <w:rPr>
          <w:rFonts w:ascii="Arial" w:eastAsia="SimSun" w:hAnsi="Arial" w:cs="Arial"/>
        </w:rPr>
        <w:lastRenderedPageBreak/>
        <w:t>NPRR1214, Reliability Deployment Price Adder Fix to Provide Locational Price Signals, Reduce Uplift and Risk</w:t>
      </w:r>
    </w:p>
    <w:p w14:paraId="77C113FA" w14:textId="202AA0D5" w:rsidR="0049202C" w:rsidRDefault="0049202C" w:rsidP="0049202C">
      <w:pPr>
        <w:numPr>
          <w:ilvl w:val="0"/>
          <w:numId w:val="21"/>
        </w:numPr>
        <w:spacing w:after="120"/>
        <w:rPr>
          <w:rFonts w:ascii="Arial" w:eastAsia="SimSun" w:hAnsi="Arial" w:cs="Arial"/>
        </w:rPr>
      </w:pPr>
      <w:r>
        <w:rPr>
          <w:rFonts w:ascii="Arial" w:eastAsia="SimSun" w:hAnsi="Arial" w:cs="Arial"/>
        </w:rPr>
        <w:t xml:space="preserve">NPRR1309, </w:t>
      </w:r>
      <w:r w:rsidRPr="0049202C">
        <w:rPr>
          <w:rFonts w:ascii="Arial" w:eastAsia="SimSun" w:hAnsi="Arial" w:cs="Arial"/>
        </w:rPr>
        <w:t>Dispatchable Reliability Reserve Service Ancillary Service</w:t>
      </w:r>
    </w:p>
    <w:p w14:paraId="09C3AB36" w14:textId="483D2491" w:rsidR="0049202C" w:rsidRPr="0049202C" w:rsidRDefault="0049202C" w:rsidP="0049202C">
      <w:pPr>
        <w:numPr>
          <w:ilvl w:val="0"/>
          <w:numId w:val="21"/>
        </w:numPr>
        <w:spacing w:after="120"/>
        <w:rPr>
          <w:rFonts w:ascii="Arial" w:eastAsia="SimSun" w:hAnsi="Arial" w:cs="Arial"/>
        </w:rPr>
      </w:pPr>
      <w:r>
        <w:rPr>
          <w:rFonts w:ascii="Arial" w:eastAsia="SimSun" w:hAnsi="Arial" w:cs="Arial"/>
        </w:rPr>
        <w:t xml:space="preserve">NPRR1310, </w:t>
      </w:r>
      <w:r w:rsidRPr="0049202C">
        <w:rPr>
          <w:rFonts w:ascii="Arial" w:eastAsia="SimSun" w:hAnsi="Arial" w:cs="Arial"/>
        </w:rPr>
        <w:t>Dispatchable Reliability Reserve Service Plus Energy Storage Resource Participation and Release Factor</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06D6D6AC" w14:textId="77777777" w:rsidR="00B4256F" w:rsidRPr="00B4256F" w:rsidRDefault="00B4256F" w:rsidP="00B13C31">
      <w:pPr>
        <w:keepNext/>
        <w:tabs>
          <w:tab w:val="left" w:pos="1620"/>
        </w:tabs>
        <w:spacing w:before="240" w:after="240"/>
        <w:ind w:left="1620" w:hanging="1620"/>
        <w:outlineLvl w:val="4"/>
        <w:rPr>
          <w:b/>
          <w:bCs/>
          <w:i/>
          <w:iCs/>
          <w:szCs w:val="26"/>
        </w:rPr>
      </w:pPr>
      <w:bookmarkStart w:id="1" w:name="_Toc204411612"/>
      <w:commentRangeStart w:id="2"/>
      <w:r w:rsidRPr="00B4256F">
        <w:rPr>
          <w:b/>
          <w:bCs/>
          <w:snapToGrid w:val="0"/>
          <w:szCs w:val="20"/>
        </w:rPr>
        <w:t>6.5.7.3.1</w:t>
      </w:r>
      <w:commentRangeEnd w:id="2"/>
      <w:r w:rsidR="00B13C31">
        <w:rPr>
          <w:rStyle w:val="CommentReference"/>
        </w:rPr>
        <w:commentReference w:id="2"/>
      </w:r>
      <w:r w:rsidRPr="00B4256F">
        <w:rPr>
          <w:b/>
          <w:bCs/>
          <w:i/>
          <w:iCs/>
          <w:szCs w:val="26"/>
        </w:rPr>
        <w:tab/>
      </w:r>
      <w:r w:rsidRPr="00B4256F">
        <w:rPr>
          <w:b/>
          <w:bCs/>
          <w:snapToGrid w:val="0"/>
          <w:szCs w:val="20"/>
        </w:rPr>
        <w:t>Determination of Real-Time On-Line Reliability Deployment Price Adder</w:t>
      </w:r>
      <w:bookmarkEnd w:id="1"/>
    </w:p>
    <w:p w14:paraId="7AF645F8" w14:textId="77777777" w:rsidR="00B4256F" w:rsidRPr="00B4256F" w:rsidRDefault="00B4256F" w:rsidP="00B4256F">
      <w:pPr>
        <w:spacing w:after="240"/>
        <w:ind w:left="720" w:hanging="720"/>
        <w:rPr>
          <w:szCs w:val="20"/>
        </w:rPr>
      </w:pPr>
      <w:r w:rsidRPr="00B4256F">
        <w:rPr>
          <w:szCs w:val="20"/>
        </w:rPr>
        <w:t>(1)</w:t>
      </w:r>
      <w:r w:rsidRPr="00B4256F">
        <w:rPr>
          <w:szCs w:val="20"/>
        </w:rPr>
        <w:tab/>
        <w:t>The following categories of reliability deployments are considered in the determination of the Real-Time On-Line Reliability Deployment Price Adder:</w:t>
      </w:r>
    </w:p>
    <w:p w14:paraId="54E731DB" w14:textId="77777777" w:rsidR="00B4256F" w:rsidRPr="00B4256F" w:rsidRDefault="00B4256F" w:rsidP="00B4256F">
      <w:pPr>
        <w:spacing w:after="240"/>
        <w:ind w:left="1440" w:hanging="720"/>
        <w:rPr>
          <w:szCs w:val="20"/>
        </w:rPr>
      </w:pPr>
      <w:r w:rsidRPr="00B4256F">
        <w:rPr>
          <w:szCs w:val="20"/>
        </w:rPr>
        <w:t>(a)</w:t>
      </w:r>
      <w:r w:rsidRPr="00B4256F">
        <w:rPr>
          <w:szCs w:val="20"/>
        </w:rPr>
        <w:tab/>
        <w:t>RUC-committed Resources, except for those whose QSEs have opted out of RUC Settlement in accordance with paragraph (14) of Section 5.5.2, Reliability Unit Commitment (RUC) Process;</w:t>
      </w:r>
    </w:p>
    <w:p w14:paraId="447074A7" w14:textId="77777777" w:rsidR="00B4256F" w:rsidRPr="00B4256F" w:rsidRDefault="00B4256F" w:rsidP="00B4256F">
      <w:pPr>
        <w:spacing w:after="240"/>
        <w:ind w:left="1440" w:hanging="720"/>
        <w:rPr>
          <w:szCs w:val="20"/>
        </w:rPr>
      </w:pPr>
      <w:r w:rsidRPr="00B4256F">
        <w:rPr>
          <w:szCs w:val="20"/>
        </w:rPr>
        <w:t>(b)</w:t>
      </w:r>
      <w:r w:rsidRPr="00B4256F">
        <w:rPr>
          <w:szCs w:val="20"/>
        </w:rPr>
        <w:tab/>
        <w:t xml:space="preserve">RMR Resources that are On-Line, including capacity secured to prevent an Emergency Condition pursuant to paragraph (4) of Section 6.5.1.1, ERCOT Control Area Authority; </w:t>
      </w:r>
    </w:p>
    <w:p w14:paraId="2937F932" w14:textId="77777777" w:rsidR="00B4256F" w:rsidRPr="00B4256F" w:rsidRDefault="00B4256F" w:rsidP="00B4256F">
      <w:pPr>
        <w:spacing w:after="240"/>
        <w:ind w:left="1440" w:hanging="720"/>
        <w:rPr>
          <w:szCs w:val="20"/>
        </w:rPr>
      </w:pPr>
      <w:r w:rsidRPr="00B4256F">
        <w:rPr>
          <w:szCs w:val="20"/>
        </w:rPr>
        <w:t>(c)</w:t>
      </w:r>
      <w:r w:rsidRPr="00B4256F">
        <w:rPr>
          <w:szCs w:val="20"/>
        </w:rPr>
        <w:tab/>
        <w:t>Deployed Load Resources other than CLRs;</w:t>
      </w:r>
    </w:p>
    <w:p w14:paraId="635FB46D" w14:textId="77777777" w:rsidR="00B4256F" w:rsidRPr="00B4256F" w:rsidRDefault="00B4256F" w:rsidP="00B4256F">
      <w:pPr>
        <w:spacing w:after="240"/>
        <w:ind w:left="1440" w:hanging="720"/>
        <w:rPr>
          <w:szCs w:val="20"/>
        </w:rPr>
      </w:pPr>
      <w:r w:rsidRPr="00B4256F">
        <w:rPr>
          <w:szCs w:val="20"/>
        </w:rPr>
        <w:t>(d)</w:t>
      </w:r>
      <w:r w:rsidRPr="00B4256F">
        <w:rPr>
          <w:szCs w:val="20"/>
        </w:rPr>
        <w:tab/>
        <w:t>Deployed ERS;</w:t>
      </w:r>
    </w:p>
    <w:p w14:paraId="69999B74" w14:textId="77777777" w:rsidR="00B4256F" w:rsidRPr="00B4256F" w:rsidRDefault="00B4256F" w:rsidP="00B4256F">
      <w:pPr>
        <w:spacing w:after="240"/>
        <w:ind w:left="1440" w:hanging="720"/>
        <w:rPr>
          <w:szCs w:val="20"/>
        </w:rPr>
      </w:pPr>
      <w:r w:rsidRPr="00B4256F">
        <w:rPr>
          <w:szCs w:val="20"/>
        </w:rPr>
        <w:t>(e)</w:t>
      </w:r>
      <w:r w:rsidRPr="00B4256F">
        <w:rPr>
          <w:szCs w:val="20"/>
        </w:rPr>
        <w:tab/>
        <w:t xml:space="preserve">Real-Time DC Tie imports during an EEA where the total adjustment shall not exceed 1,250 MW in a single interval; </w:t>
      </w:r>
    </w:p>
    <w:p w14:paraId="44ED9386" w14:textId="77777777" w:rsidR="00B4256F" w:rsidRPr="00B4256F" w:rsidRDefault="00B4256F" w:rsidP="00B4256F">
      <w:pPr>
        <w:spacing w:after="240"/>
        <w:ind w:left="1440" w:hanging="720"/>
        <w:rPr>
          <w:szCs w:val="20"/>
        </w:rPr>
      </w:pPr>
      <w:r w:rsidRPr="00B4256F">
        <w:rPr>
          <w:szCs w:val="20"/>
        </w:rPr>
        <w:t>(f)</w:t>
      </w:r>
      <w:r w:rsidRPr="00B4256F">
        <w:rPr>
          <w:szCs w:val="20"/>
        </w:rPr>
        <w:tab/>
        <w:t xml:space="preserve">Real-Time DC Tie exports to address emergency conditions in the receiving electric grid; </w:t>
      </w:r>
    </w:p>
    <w:p w14:paraId="6941421C" w14:textId="77777777" w:rsidR="00B4256F" w:rsidRPr="00B4256F" w:rsidRDefault="00B4256F" w:rsidP="00B4256F">
      <w:pPr>
        <w:spacing w:after="240"/>
        <w:ind w:left="1440" w:hanging="720"/>
        <w:rPr>
          <w:szCs w:val="20"/>
        </w:rPr>
      </w:pPr>
      <w:r w:rsidRPr="00B4256F">
        <w:rPr>
          <w:szCs w:val="20"/>
        </w:rPr>
        <w:t>(g)</w:t>
      </w:r>
      <w:r w:rsidRPr="00B4256F">
        <w:rPr>
          <w:szCs w:val="20"/>
        </w:rPr>
        <w:tab/>
        <w:t>Energy delivered to ERCOT through registered Block Load Transfers (BLTs) during an EEA;</w:t>
      </w:r>
    </w:p>
    <w:p w14:paraId="0792227D" w14:textId="77777777" w:rsidR="00B4256F" w:rsidRPr="00B4256F" w:rsidRDefault="00B4256F" w:rsidP="00B4256F">
      <w:pPr>
        <w:spacing w:after="240"/>
        <w:ind w:left="1440" w:hanging="720"/>
        <w:rPr>
          <w:szCs w:val="20"/>
        </w:rPr>
      </w:pPr>
      <w:r w:rsidRPr="00B4256F">
        <w:rPr>
          <w:szCs w:val="20"/>
        </w:rPr>
        <w:t>(h)</w:t>
      </w:r>
      <w:r w:rsidRPr="00B4256F">
        <w:rPr>
          <w:szCs w:val="20"/>
        </w:rPr>
        <w:tab/>
        <w:t>Energy delivered from ERCOT to another power pool through registered BLTs during emergency conditions in the receiving electric grid; and</w:t>
      </w:r>
    </w:p>
    <w:p w14:paraId="0C41C19F" w14:textId="77777777" w:rsidR="00B4256F" w:rsidRPr="00B4256F" w:rsidRDefault="00B4256F" w:rsidP="00B4256F">
      <w:pPr>
        <w:spacing w:after="240"/>
        <w:ind w:left="1440" w:hanging="720"/>
        <w:rPr>
          <w:szCs w:val="20"/>
        </w:rPr>
      </w:pPr>
      <w:r w:rsidRPr="00B4256F">
        <w:rPr>
          <w:szCs w:val="20"/>
        </w:rPr>
        <w:t>(i)</w:t>
      </w:r>
      <w:r w:rsidRPr="00B4256F">
        <w:rPr>
          <w:szCs w:val="20"/>
        </w:rPr>
        <w:tab/>
        <w:t>ERCOT-directed firm Load shed during EEA Level 3, as described in paragraph (3) of Section 6.5.9.4.2, EEA Levels.</w:t>
      </w:r>
    </w:p>
    <w:p w14:paraId="51ADAAAE" w14:textId="77777777" w:rsidR="00B4256F" w:rsidRPr="00B4256F" w:rsidRDefault="00B4256F" w:rsidP="00B4256F">
      <w:pPr>
        <w:spacing w:after="240"/>
        <w:ind w:left="720" w:hanging="720"/>
        <w:rPr>
          <w:szCs w:val="20"/>
        </w:rPr>
      </w:pPr>
      <w:r w:rsidRPr="00B4256F">
        <w:rPr>
          <w:szCs w:val="20"/>
        </w:rPr>
        <w:t>(2)</w:t>
      </w:r>
      <w:r w:rsidRPr="00B4256F">
        <w:rPr>
          <w:szCs w:val="20"/>
        </w:rPr>
        <w:tab/>
        <w:t xml:space="preserve">The Real-Time On-Line Reliability Deployment Price Adder is an estimation of the impact </w:t>
      </w:r>
      <w:proofErr w:type="gramStart"/>
      <w:r w:rsidRPr="00B4256F">
        <w:rPr>
          <w:szCs w:val="20"/>
        </w:rPr>
        <w:t>to</w:t>
      </w:r>
      <w:proofErr w:type="gramEnd"/>
      <w:r w:rsidRPr="00B4256F">
        <w:rPr>
          <w:szCs w:val="20"/>
        </w:rPr>
        <w:t xml:space="preserve"> energy prices due to the above categories of reliability deployments.  For intervals where there </w:t>
      </w:r>
      <w:proofErr w:type="gramStart"/>
      <w:r w:rsidRPr="00B4256F">
        <w:rPr>
          <w:szCs w:val="20"/>
        </w:rPr>
        <w:t>are</w:t>
      </w:r>
      <w:proofErr w:type="gramEnd"/>
      <w:r w:rsidRPr="00B4256F">
        <w:rPr>
          <w:szCs w:val="20"/>
        </w:rPr>
        <w:t xml:space="preserve"> reliability deployments as described in paragraph (1) above, after the two-step SCED process </w:t>
      </w:r>
      <w:proofErr w:type="gramStart"/>
      <w:r w:rsidRPr="00B4256F">
        <w:rPr>
          <w:szCs w:val="20"/>
        </w:rPr>
        <w:t>and also</w:t>
      </w:r>
      <w:proofErr w:type="gramEnd"/>
      <w:r w:rsidRPr="00B4256F">
        <w:rPr>
          <w:szCs w:val="20"/>
        </w:rPr>
        <w:t xml:space="preserve"> after the Real-Time On-Line Reserve Price Adder and Real-Time Off-Line Reserve Price Adder have been determined, the Real-Time On-Line Reliability Deployment Price Adder is determined as follows:</w:t>
      </w:r>
    </w:p>
    <w:p w14:paraId="0E79BEB7" w14:textId="77777777" w:rsidR="00B4256F" w:rsidRPr="00B4256F" w:rsidRDefault="00B4256F" w:rsidP="00B4256F">
      <w:pPr>
        <w:spacing w:after="240"/>
        <w:ind w:left="1440" w:hanging="720"/>
        <w:rPr>
          <w:szCs w:val="20"/>
        </w:rPr>
      </w:pPr>
      <w:r w:rsidRPr="00B4256F">
        <w:rPr>
          <w:szCs w:val="20"/>
        </w:rPr>
        <w:lastRenderedPageBreak/>
        <w:t>(a)</w:t>
      </w:r>
      <w:r w:rsidRPr="00B4256F">
        <w:rPr>
          <w:szCs w:val="20"/>
        </w:rPr>
        <w:tab/>
        <w:t>For RUC-committed Resources with a telemetered Resource Status of ONRUC and for RMR Resources that are On-Line, set the LSL, LASL, and LDL to zero.</w:t>
      </w:r>
    </w:p>
    <w:p w14:paraId="6F961C5D" w14:textId="77777777" w:rsidR="00B4256F" w:rsidRPr="00B4256F" w:rsidRDefault="00B4256F" w:rsidP="00B4256F">
      <w:pPr>
        <w:spacing w:after="240"/>
        <w:ind w:left="1440" w:hanging="720"/>
        <w:rPr>
          <w:szCs w:val="20"/>
        </w:rPr>
      </w:pPr>
      <w:r w:rsidRPr="00B4256F">
        <w:rPr>
          <w:szCs w:val="20"/>
        </w:rPr>
        <w:t>(b)</w:t>
      </w:r>
      <w:r w:rsidRPr="00B4256F">
        <w:rPr>
          <w:szCs w:val="20"/>
        </w:rPr>
        <w:tab/>
        <w:t>Notwithstanding item (a) above, for RUC-committed Combined Cycle Generation Resources with a telemetered Resource Status of ONRUC 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6CCB0A3A" w14:textId="77777777" w:rsidR="00B4256F" w:rsidRPr="00B4256F" w:rsidRDefault="00B4256F" w:rsidP="00B4256F">
      <w:pPr>
        <w:spacing w:after="240"/>
        <w:ind w:left="1440" w:hanging="720"/>
        <w:rPr>
          <w:szCs w:val="20"/>
        </w:rPr>
      </w:pPr>
      <w:r w:rsidRPr="00B4256F">
        <w:rPr>
          <w:szCs w:val="20"/>
        </w:rPr>
        <w:t xml:space="preserve">(c) </w:t>
      </w:r>
      <w:r w:rsidRPr="00B4256F">
        <w:rPr>
          <w:szCs w:val="20"/>
        </w:rPr>
        <w:tab/>
        <w:t xml:space="preserve">For all other Generation Resources excluding ones with a telemetered status of ONRUC, ONTEST, STARTUP, SHUTDOWN, </w:t>
      </w:r>
      <w:proofErr w:type="gramStart"/>
      <w:r w:rsidRPr="00B4256F">
        <w:rPr>
          <w:szCs w:val="20"/>
        </w:rPr>
        <w:t>and also</w:t>
      </w:r>
      <w:proofErr w:type="gramEnd"/>
      <w:r w:rsidRPr="00B4256F">
        <w:rPr>
          <w:szCs w:val="20"/>
        </w:rPr>
        <w:t xml:space="preserve"> excluding RMR Resources that are On-Line and excluding Generation Resources with a telemetered output less than 95% of LSL:</w:t>
      </w:r>
    </w:p>
    <w:p w14:paraId="44544962" w14:textId="77777777" w:rsidR="00B4256F" w:rsidRPr="00B4256F" w:rsidRDefault="00B4256F" w:rsidP="00B4256F">
      <w:pPr>
        <w:spacing w:after="240"/>
        <w:ind w:left="2160" w:hanging="720"/>
        <w:rPr>
          <w:szCs w:val="20"/>
        </w:rPr>
      </w:pPr>
      <w:r w:rsidRPr="00B4256F">
        <w:rPr>
          <w:szCs w:val="20"/>
        </w:rPr>
        <w:t xml:space="preserve">(i)  </w:t>
      </w:r>
      <w:r w:rsidRPr="00B4256F">
        <w:rPr>
          <w:szCs w:val="20"/>
        </w:rPr>
        <w:tab/>
        <w:t xml:space="preserve">Set LDL to the greater of Aggregated Resource Output - (60 minutes * SCED </w:t>
      </w:r>
      <w:proofErr w:type="gramStart"/>
      <w:r w:rsidRPr="00B4256F">
        <w:rPr>
          <w:szCs w:val="20"/>
        </w:rPr>
        <w:t>Down Ramp</w:t>
      </w:r>
      <w:proofErr w:type="gramEnd"/>
      <w:r w:rsidRPr="00B4256F">
        <w:rPr>
          <w:szCs w:val="20"/>
        </w:rPr>
        <w:t xml:space="preserve"> Rate), or LASL; and</w:t>
      </w:r>
    </w:p>
    <w:p w14:paraId="7090073F" w14:textId="77777777" w:rsidR="00B4256F" w:rsidRPr="00B4256F" w:rsidRDefault="00B4256F" w:rsidP="00B4256F">
      <w:pPr>
        <w:spacing w:after="240"/>
        <w:ind w:left="2160" w:hanging="720"/>
        <w:rPr>
          <w:szCs w:val="20"/>
        </w:rPr>
      </w:pPr>
      <w:r w:rsidRPr="00B4256F">
        <w:rPr>
          <w:szCs w:val="20"/>
        </w:rPr>
        <w:t>(ii)       Set HDL to the lesser of Aggregated Resource Output + (60 minutes*SCED Up Ramp Rate), or HASL.</w:t>
      </w:r>
    </w:p>
    <w:p w14:paraId="6072E323" w14:textId="77777777" w:rsidR="00B4256F" w:rsidRPr="00B4256F" w:rsidRDefault="00B4256F" w:rsidP="00B4256F">
      <w:pPr>
        <w:spacing w:after="240"/>
        <w:ind w:left="1440" w:hanging="720"/>
        <w:rPr>
          <w:szCs w:val="20"/>
        </w:rPr>
      </w:pPr>
      <w:r w:rsidRPr="00B4256F">
        <w:rPr>
          <w:szCs w:val="20"/>
        </w:rPr>
        <w:t xml:space="preserve">(d) </w:t>
      </w:r>
      <w:r w:rsidRPr="00B4256F">
        <w:rPr>
          <w:szCs w:val="20"/>
        </w:rPr>
        <w:tab/>
        <w:t>For all CLRs excluding ones with a telemetered status of OUTL:</w:t>
      </w:r>
    </w:p>
    <w:p w14:paraId="32809B3E" w14:textId="77777777" w:rsidR="00B4256F" w:rsidRPr="00B4256F" w:rsidRDefault="00B4256F" w:rsidP="00B4256F">
      <w:pPr>
        <w:spacing w:after="240"/>
        <w:ind w:left="2160" w:hanging="720"/>
        <w:rPr>
          <w:szCs w:val="20"/>
        </w:rPr>
      </w:pPr>
      <w:r w:rsidRPr="00B4256F">
        <w:rPr>
          <w:szCs w:val="20"/>
        </w:rPr>
        <w:t xml:space="preserve">(i)  </w:t>
      </w:r>
      <w:r w:rsidRPr="00B4256F">
        <w:rPr>
          <w:szCs w:val="20"/>
        </w:rPr>
        <w:tab/>
        <w:t>Set LDL to the greater of Aggregated Resource Output - (60 minutes * SCED Up Ramp Rate), or LASL; and</w:t>
      </w:r>
    </w:p>
    <w:p w14:paraId="0AD07816" w14:textId="77777777" w:rsidR="00B4256F" w:rsidRPr="00B4256F" w:rsidRDefault="00B4256F" w:rsidP="00B4256F">
      <w:pPr>
        <w:spacing w:after="240"/>
        <w:ind w:left="2160" w:hanging="720"/>
        <w:rPr>
          <w:szCs w:val="20"/>
        </w:rPr>
      </w:pPr>
      <w:r w:rsidRPr="00B4256F">
        <w:rPr>
          <w:szCs w:val="20"/>
        </w:rPr>
        <w:t>(ii)       Set HDL to the lesser of Aggregated Resource Output + (60 minutes*SCED Down Ramp Rate), or HASL.</w:t>
      </w:r>
    </w:p>
    <w:p w14:paraId="7A9BA04E" w14:textId="77777777" w:rsidR="00B4256F" w:rsidRPr="00B4256F" w:rsidRDefault="00B4256F" w:rsidP="00B4256F">
      <w:pPr>
        <w:spacing w:after="240"/>
        <w:ind w:left="1440" w:hanging="720"/>
        <w:rPr>
          <w:szCs w:val="20"/>
        </w:rPr>
      </w:pPr>
      <w:r w:rsidRPr="00B4256F">
        <w:rPr>
          <w:szCs w:val="20"/>
        </w:rPr>
        <w:t>(e)</w:t>
      </w:r>
      <w:r w:rsidRPr="00B4256F">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3F61D901" w14:textId="77777777" w:rsidR="00B4256F" w:rsidRPr="00B4256F" w:rsidRDefault="00B4256F" w:rsidP="00B4256F">
      <w:pPr>
        <w:spacing w:after="240"/>
        <w:ind w:left="1440" w:hanging="720"/>
        <w:rPr>
          <w:szCs w:val="20"/>
        </w:rPr>
      </w:pPr>
      <w:r w:rsidRPr="00B4256F">
        <w:rPr>
          <w:szCs w:val="20"/>
        </w:rPr>
        <w:t xml:space="preserve">(f) </w:t>
      </w:r>
      <w:r w:rsidRPr="00B4256F">
        <w:rPr>
          <w:szCs w:val="20"/>
        </w:rPr>
        <w:tab/>
        <w:t xml:space="preserve">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w:t>
      </w:r>
      <w:r w:rsidRPr="00B4256F">
        <w:rPr>
          <w:szCs w:val="20"/>
        </w:rPr>
        <w:lastRenderedPageBreak/>
        <w:t>GTBD shall be adjusted to reflect restoration on a linear curve over the assumed restoration period (“RHours”).</w:t>
      </w:r>
    </w:p>
    <w:p w14:paraId="27CEE131" w14:textId="77777777" w:rsidR="00B4256F" w:rsidRPr="00B4256F" w:rsidRDefault="00B4256F" w:rsidP="00B4256F">
      <w:pPr>
        <w:rPr>
          <w:iCs/>
          <w:szCs w:val="20"/>
        </w:rPr>
      </w:pPr>
      <w:r w:rsidRPr="00B4256F">
        <w:rPr>
          <w:iCs/>
          <w:szCs w:val="20"/>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4256F" w:rsidRPr="00B4256F" w14:paraId="1CFEE531" w14:textId="77777777" w:rsidTr="00B4256F">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46A1E8DF" w14:textId="77777777" w:rsidR="00B4256F" w:rsidRPr="00B4256F" w:rsidRDefault="00B4256F" w:rsidP="00B4256F">
            <w:pPr>
              <w:spacing w:after="120"/>
              <w:rPr>
                <w:b/>
                <w:iCs/>
                <w:sz w:val="20"/>
                <w:szCs w:val="20"/>
              </w:rPr>
            </w:pPr>
            <w:r w:rsidRPr="00B4256F">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4C6F8535" w14:textId="77777777" w:rsidR="00B4256F" w:rsidRPr="00B4256F" w:rsidRDefault="00B4256F" w:rsidP="00B4256F">
            <w:pPr>
              <w:spacing w:after="120"/>
              <w:rPr>
                <w:b/>
                <w:iCs/>
                <w:sz w:val="20"/>
                <w:szCs w:val="20"/>
              </w:rPr>
            </w:pPr>
            <w:r w:rsidRPr="00B4256F">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6D56260E" w14:textId="77777777" w:rsidR="00B4256F" w:rsidRPr="00B4256F" w:rsidRDefault="00B4256F" w:rsidP="00B4256F">
            <w:pPr>
              <w:spacing w:after="120"/>
              <w:rPr>
                <w:b/>
                <w:iCs/>
                <w:sz w:val="20"/>
                <w:szCs w:val="20"/>
              </w:rPr>
            </w:pPr>
            <w:r w:rsidRPr="00B4256F">
              <w:rPr>
                <w:b/>
                <w:iCs/>
                <w:sz w:val="20"/>
                <w:szCs w:val="20"/>
              </w:rPr>
              <w:t>Current Value*</w:t>
            </w:r>
          </w:p>
        </w:tc>
      </w:tr>
      <w:tr w:rsidR="00B4256F" w:rsidRPr="00B4256F" w14:paraId="237869BA" w14:textId="77777777" w:rsidTr="00B4256F">
        <w:trPr>
          <w:trHeight w:val="519"/>
        </w:trPr>
        <w:tc>
          <w:tcPr>
            <w:tcW w:w="1448" w:type="dxa"/>
            <w:tcBorders>
              <w:top w:val="single" w:sz="4" w:space="0" w:color="auto"/>
              <w:left w:val="single" w:sz="4" w:space="0" w:color="auto"/>
              <w:bottom w:val="single" w:sz="4" w:space="0" w:color="auto"/>
              <w:right w:val="single" w:sz="4" w:space="0" w:color="auto"/>
            </w:tcBorders>
            <w:hideMark/>
          </w:tcPr>
          <w:p w14:paraId="79AB573F" w14:textId="77777777" w:rsidR="00B4256F" w:rsidRPr="00B4256F" w:rsidRDefault="00B4256F" w:rsidP="00B4256F">
            <w:pPr>
              <w:spacing w:after="60"/>
              <w:rPr>
                <w:iCs/>
                <w:sz w:val="20"/>
                <w:szCs w:val="20"/>
              </w:rPr>
            </w:pPr>
            <w:r w:rsidRPr="00B4256F">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3D3F12E8" w14:textId="77777777" w:rsidR="00B4256F" w:rsidRPr="00B4256F" w:rsidRDefault="00B4256F" w:rsidP="00B4256F">
            <w:pPr>
              <w:spacing w:after="60"/>
              <w:rPr>
                <w:iCs/>
                <w:sz w:val="20"/>
                <w:szCs w:val="20"/>
              </w:rPr>
            </w:pPr>
            <w:r w:rsidRPr="00B4256F">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37C53469" w14:textId="77777777" w:rsidR="00B4256F" w:rsidRPr="00B4256F" w:rsidRDefault="00B4256F" w:rsidP="00B4256F">
            <w:pPr>
              <w:spacing w:after="60"/>
              <w:rPr>
                <w:iCs/>
                <w:sz w:val="20"/>
                <w:szCs w:val="20"/>
              </w:rPr>
            </w:pPr>
            <w:r w:rsidRPr="00B4256F">
              <w:rPr>
                <w:iCs/>
                <w:sz w:val="20"/>
                <w:szCs w:val="20"/>
              </w:rPr>
              <w:t>4.5</w:t>
            </w:r>
          </w:p>
        </w:tc>
      </w:tr>
      <w:tr w:rsidR="00B4256F" w:rsidRPr="00B4256F" w14:paraId="16CF9D76" w14:textId="77777777" w:rsidTr="00B4256F">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5D7CC648" w14:textId="77777777" w:rsidR="00B4256F" w:rsidRPr="00B4256F" w:rsidRDefault="00B4256F" w:rsidP="00B4256F">
            <w:pPr>
              <w:spacing w:after="60"/>
              <w:rPr>
                <w:iCs/>
                <w:sz w:val="20"/>
                <w:szCs w:val="20"/>
              </w:rPr>
            </w:pPr>
            <w:r w:rsidRPr="00B4256F">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35D88186" w14:textId="77777777" w:rsidR="00B4256F" w:rsidRPr="00B4256F" w:rsidRDefault="00B4256F" w:rsidP="00B4256F">
      <w:pPr>
        <w:spacing w:before="240" w:after="240"/>
        <w:ind w:left="1440" w:hanging="720"/>
        <w:rPr>
          <w:szCs w:val="20"/>
        </w:rPr>
      </w:pPr>
      <w:r w:rsidRPr="00B4256F">
        <w:rPr>
          <w:szCs w:val="20"/>
        </w:rPr>
        <w:t>(g)</w:t>
      </w:r>
      <w:r w:rsidRPr="00B4256F">
        <w:rPr>
          <w:szCs w:val="20"/>
        </w:rPr>
        <w:tab/>
        <w:t>Add the MW from Real-Time DC Tie imports during an EEA to GTBD.  The amount of MW is determined from the Dispatch Instruction and should continue over the duration of time specified by the ERCOT Operator.</w:t>
      </w:r>
    </w:p>
    <w:p w14:paraId="4DEDBA5C" w14:textId="77777777" w:rsidR="00B4256F" w:rsidRPr="00B4256F" w:rsidRDefault="00B4256F" w:rsidP="00B4256F">
      <w:pPr>
        <w:spacing w:after="240"/>
        <w:ind w:left="1440" w:hanging="720"/>
        <w:rPr>
          <w:szCs w:val="20"/>
        </w:rPr>
      </w:pPr>
      <w:r w:rsidRPr="00B4256F">
        <w:rPr>
          <w:szCs w:val="20"/>
        </w:rPr>
        <w:t>(h)</w:t>
      </w:r>
      <w:r w:rsidRPr="00B4256F">
        <w:rPr>
          <w:szCs w:val="20"/>
        </w:rPr>
        <w:tab/>
        <w:t xml:space="preserve">Subtract the MW from Real-Time DC Tie exports to address emergency conditions in the receiving electric grid from GTBD.  The amount of MW is determined from the Dispatch Instruction and should continue over the duration of time specified by the receiving grid operator.   </w:t>
      </w:r>
    </w:p>
    <w:p w14:paraId="34133C9B" w14:textId="77777777" w:rsidR="00B4256F" w:rsidRPr="00B4256F" w:rsidRDefault="00B4256F" w:rsidP="00B4256F">
      <w:pPr>
        <w:spacing w:after="240"/>
        <w:ind w:left="1440" w:hanging="720"/>
        <w:rPr>
          <w:szCs w:val="20"/>
        </w:rPr>
      </w:pPr>
      <w:r w:rsidRPr="00B4256F">
        <w:rPr>
          <w:szCs w:val="20"/>
        </w:rPr>
        <w:t>(i)</w:t>
      </w:r>
      <w:r w:rsidRPr="00B4256F">
        <w:rPr>
          <w:szCs w:val="20"/>
        </w:rPr>
        <w:tab/>
        <w:t>Add the MW from energy delivered to ERCOT through registered BLTs during an EEA to GTBD.  The amount of MW is determined from the Dispatch Instruction and should continue over the duration of time specified by the ERCOT Operator.</w:t>
      </w:r>
    </w:p>
    <w:p w14:paraId="6108D056" w14:textId="77777777" w:rsidR="00B4256F" w:rsidRPr="00B4256F" w:rsidRDefault="00B4256F" w:rsidP="00B4256F">
      <w:pPr>
        <w:spacing w:after="240"/>
        <w:ind w:left="1440" w:hanging="720"/>
        <w:rPr>
          <w:szCs w:val="20"/>
        </w:rPr>
      </w:pPr>
      <w:r w:rsidRPr="00B4256F">
        <w:rPr>
          <w:szCs w:val="20"/>
        </w:rPr>
        <w:t>(j)</w:t>
      </w:r>
      <w:r w:rsidRPr="00B4256F">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2A2D5EC4" w14:textId="77777777" w:rsidR="00B4256F" w:rsidRPr="00B4256F" w:rsidRDefault="00B4256F" w:rsidP="00B4256F">
      <w:pPr>
        <w:spacing w:after="240"/>
        <w:ind w:left="1440" w:hanging="720"/>
        <w:rPr>
          <w:szCs w:val="20"/>
        </w:rPr>
      </w:pPr>
      <w:r w:rsidRPr="00B4256F">
        <w:rPr>
          <w:szCs w:val="20"/>
        </w:rPr>
        <w:t>(k)</w:t>
      </w:r>
      <w:r w:rsidRPr="00B4256F">
        <w:rPr>
          <w:szCs w:val="20"/>
        </w:rPr>
        <w:tab/>
        <w:t>Perform a SCED with changes to the inputs in items (a) through (j) above, considering only Competitive Constraints and the non-mitigated Energy Offer Curves.</w:t>
      </w:r>
    </w:p>
    <w:p w14:paraId="299951C8" w14:textId="77777777" w:rsidR="00B4256F" w:rsidRPr="00B4256F" w:rsidRDefault="00B4256F" w:rsidP="00B4256F">
      <w:pPr>
        <w:spacing w:after="240"/>
        <w:ind w:left="1440" w:hanging="720"/>
        <w:rPr>
          <w:szCs w:val="20"/>
        </w:rPr>
      </w:pPr>
      <w:r w:rsidRPr="00B4256F">
        <w:rPr>
          <w:szCs w:val="20"/>
        </w:rPr>
        <w:t>(l)</w:t>
      </w:r>
      <w:r w:rsidRPr="00B4256F">
        <w:rPr>
          <w:szCs w:val="20"/>
        </w:rPr>
        <w:tab/>
        <w:t>Perform mitigation on the submitted Energy Offer Curves using the LMPs from the previous step as the reference LMP.</w:t>
      </w:r>
    </w:p>
    <w:p w14:paraId="79E3318E" w14:textId="77777777" w:rsidR="00B4256F" w:rsidRPr="00B4256F" w:rsidRDefault="00B4256F" w:rsidP="00B4256F">
      <w:pPr>
        <w:spacing w:after="240"/>
        <w:ind w:left="1440" w:hanging="720"/>
        <w:rPr>
          <w:szCs w:val="20"/>
        </w:rPr>
      </w:pPr>
      <w:r w:rsidRPr="00B4256F">
        <w:rPr>
          <w:szCs w:val="20"/>
        </w:rPr>
        <w:t>(m)</w:t>
      </w:r>
      <w:r w:rsidRPr="00B4256F">
        <w:rPr>
          <w:szCs w:val="20"/>
        </w:rPr>
        <w:tab/>
        <w:t>Perform a SCED with the changes to the inputs in items (a) through (j) above, considering both Competitive and Non-Competitive Constraints and the mitigated Energy Offer Curves.</w:t>
      </w:r>
    </w:p>
    <w:p w14:paraId="1BF114DE" w14:textId="77777777" w:rsidR="00B4256F" w:rsidRPr="00B4256F" w:rsidRDefault="00B4256F" w:rsidP="00B4256F">
      <w:pPr>
        <w:spacing w:before="240" w:after="240"/>
        <w:ind w:left="1440" w:hanging="720"/>
        <w:rPr>
          <w:szCs w:val="20"/>
        </w:rPr>
      </w:pPr>
      <w:r w:rsidRPr="00B4256F">
        <w:rPr>
          <w:szCs w:val="20"/>
        </w:rPr>
        <w:t>(n)</w:t>
      </w:r>
      <w:r w:rsidRPr="00B4256F">
        <w:rPr>
          <w:szCs w:val="20"/>
        </w:rPr>
        <w:tab/>
        <w:t>Determine the positive difference between the System Lambda from item (m) above and the System Lambda of the second step in the two-step SCED process described in paragraph (10)(b) of Section 6.5.7.3, Security Constrained Economic Dispatch.</w:t>
      </w:r>
    </w:p>
    <w:p w14:paraId="0ABA3AEE" w14:textId="77777777" w:rsidR="00B4256F" w:rsidRPr="00B4256F" w:rsidRDefault="00B4256F" w:rsidP="00B4256F">
      <w:pPr>
        <w:spacing w:after="240"/>
        <w:ind w:left="1440" w:hanging="720"/>
        <w:rPr>
          <w:szCs w:val="20"/>
        </w:rPr>
      </w:pPr>
      <w:r w:rsidRPr="00B4256F">
        <w:rPr>
          <w:szCs w:val="20"/>
        </w:rPr>
        <w:lastRenderedPageBreak/>
        <w:t>(o)</w:t>
      </w:r>
      <w:r w:rsidRPr="00B4256F">
        <w:rPr>
          <w:szCs w:val="20"/>
        </w:rPr>
        <w:tab/>
        <w:t>Determine the amount given by the Value of Lost Load (VOLL) minus the sum of the System Lambda of the second step in the two step SCED process described in paragraph (10)(b) of Section 6.5.7.3 and the Real-Time On-</w:t>
      </w:r>
      <w:proofErr w:type="gramStart"/>
      <w:r w:rsidRPr="00B4256F">
        <w:rPr>
          <w:szCs w:val="20"/>
        </w:rPr>
        <w:t>Line Reserve</w:t>
      </w:r>
      <w:proofErr w:type="gramEnd"/>
      <w:r w:rsidRPr="00B4256F">
        <w:rPr>
          <w:szCs w:val="20"/>
        </w:rPr>
        <w:t xml:space="preserve"> Price Adder.</w:t>
      </w:r>
    </w:p>
    <w:p w14:paraId="25736B5E" w14:textId="77777777" w:rsidR="00B4256F" w:rsidRPr="00B4256F" w:rsidRDefault="00B4256F" w:rsidP="00B4256F">
      <w:pPr>
        <w:spacing w:after="240"/>
        <w:ind w:left="1440" w:hanging="720"/>
        <w:rPr>
          <w:iCs/>
          <w:szCs w:val="20"/>
        </w:rPr>
      </w:pPr>
      <w:r w:rsidRPr="00B4256F">
        <w:rPr>
          <w:szCs w:val="20"/>
        </w:rPr>
        <w:t>(p)</w:t>
      </w:r>
      <w:r w:rsidRPr="00B4256F">
        <w:rPr>
          <w:szCs w:val="20"/>
        </w:rPr>
        <w:tab/>
        <w:t xml:space="preserve">The Real-Time On-Line Reliability Deployment Price Adder is the </w:t>
      </w:r>
      <w:proofErr w:type="gramStart"/>
      <w:r w:rsidRPr="00B4256F">
        <w:rPr>
          <w:szCs w:val="20"/>
        </w:rPr>
        <w:t>minimum</w:t>
      </w:r>
      <w:proofErr w:type="gramEnd"/>
      <w:r w:rsidRPr="00B4256F">
        <w:rPr>
          <w:szCs w:val="20"/>
        </w:rPr>
        <w:t xml:space="preserve"> of items (n) and (o) above except when ERCOT is directing firm Load shed during EEA Level 3.  When ERCOT is directing firm Load shed during EEA Level 3 to</w:t>
      </w:r>
      <w:r w:rsidRPr="00B4256F">
        <w:rPr>
          <w:szCs w:val="20"/>
          <w:highlight w:val="yellow"/>
        </w:rPr>
        <w:t xml:space="preserve"> </w:t>
      </w:r>
      <w:r w:rsidRPr="00B4256F">
        <w:rPr>
          <w:szCs w:val="20"/>
        </w:rPr>
        <w:t xml:space="preserve">either maintain sufficient PRC or stabilize grid frequency, as described in paragraph (3) of Section 6.5.9.4.2, </w:t>
      </w:r>
      <w:r w:rsidRPr="00B4256F">
        <w:rPr>
          <w:iCs/>
          <w:szCs w:val="20"/>
        </w:rPr>
        <w:t>the Real-Time On-Line Reliability Deployment Price Adder is the VOLL minus the sum of the System Lambda of the second step in the two-step SCED process described in paragraph (10)(b) of Section 6.5.7.3 and the Real-Time On-Line Reserve Price Adder</w:t>
      </w:r>
      <w:r w:rsidRPr="00B4256F">
        <w:rPr>
          <w:szCs w:val="20"/>
        </w:rPr>
        <w:t>.  Once ERCOT is no longer directing firm Load shed, as described above, the Real-Time On-Line Reliability Deployment Price Adder will again be set as the minimum of items (n) and (o) above.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B4256F" w:rsidRPr="00B4256F" w14:paraId="26E004AB" w14:textId="77777777" w:rsidTr="00B4256F">
        <w:trPr>
          <w:trHeight w:val="206"/>
        </w:trPr>
        <w:tc>
          <w:tcPr>
            <w:tcW w:w="9350" w:type="dxa"/>
            <w:tcBorders>
              <w:top w:val="single" w:sz="4" w:space="0" w:color="auto"/>
              <w:left w:val="single" w:sz="4" w:space="0" w:color="auto"/>
              <w:bottom w:val="single" w:sz="4" w:space="0" w:color="auto"/>
              <w:right w:val="single" w:sz="4" w:space="0" w:color="auto"/>
            </w:tcBorders>
            <w:shd w:val="pct12" w:color="auto" w:fill="auto"/>
            <w:hideMark/>
          </w:tcPr>
          <w:p w14:paraId="57EAC3BF" w14:textId="77777777" w:rsidR="00B4256F" w:rsidRPr="00B4256F" w:rsidRDefault="00B4256F" w:rsidP="00B4256F">
            <w:pPr>
              <w:spacing w:before="120" w:after="240"/>
              <w:rPr>
                <w:b/>
                <w:i/>
                <w:iCs/>
              </w:rPr>
            </w:pPr>
            <w:bookmarkStart w:id="3" w:name="_Toc397504972"/>
            <w:bookmarkStart w:id="4" w:name="_Toc402357100"/>
            <w:bookmarkStart w:id="5" w:name="_Toc422486480"/>
            <w:bookmarkStart w:id="6" w:name="_Toc433093332"/>
            <w:bookmarkStart w:id="7" w:name="_Toc433093490"/>
            <w:bookmarkStart w:id="8" w:name="_Toc440874719"/>
            <w:bookmarkStart w:id="9" w:name="_Toc448142274"/>
            <w:bookmarkStart w:id="10" w:name="_Toc448142431"/>
            <w:bookmarkStart w:id="11" w:name="_Toc458770267"/>
            <w:bookmarkStart w:id="12" w:name="_Toc459294235"/>
            <w:bookmarkStart w:id="13" w:name="_Toc463262728"/>
            <w:bookmarkStart w:id="14" w:name="_Toc468286802"/>
            <w:bookmarkStart w:id="15" w:name="_Toc481502848"/>
            <w:bookmarkStart w:id="16" w:name="_Toc496080016"/>
            <w:r w:rsidRPr="00B4256F">
              <w:rPr>
                <w:b/>
                <w:i/>
                <w:iCs/>
              </w:rPr>
              <w:t>[NPRR904, NPRR1006, NPRR1010, NPRR1014, NPRR1091, NPRR1105, NPRR1188, NPRR1238, and NPRR1245:  Replace applicable portions of Section 6.5.7.3.1 above with the following upon system implementation for NPRR904, NPRR1006, NPRR1014, NPRR1091, NPRR1105, NPRR1188, or NPRR1238; or upon system implementation of the Real-Time Co-Optimization (RTC) project for NPRR1010 and NPRR1245:]</w:t>
            </w:r>
          </w:p>
          <w:p w14:paraId="646464FB" w14:textId="77777777" w:rsidR="00B4256F" w:rsidRPr="00B4256F" w:rsidRDefault="00B4256F" w:rsidP="00B4256F">
            <w:pPr>
              <w:keepNext/>
              <w:tabs>
                <w:tab w:val="left" w:pos="1620"/>
              </w:tabs>
              <w:spacing w:before="240" w:after="240"/>
              <w:ind w:left="1620" w:hanging="1620"/>
              <w:outlineLvl w:val="4"/>
              <w:rPr>
                <w:b/>
                <w:bCs/>
                <w:i/>
                <w:iCs/>
                <w:szCs w:val="26"/>
              </w:rPr>
            </w:pPr>
            <w:bookmarkStart w:id="17" w:name="_Toc204411613"/>
            <w:bookmarkStart w:id="18" w:name="_Toc175157387"/>
            <w:bookmarkStart w:id="19" w:name="_Toc170303483"/>
            <w:bookmarkStart w:id="20" w:name="_Toc135992287"/>
            <w:bookmarkStart w:id="21" w:name="_Toc125966189"/>
            <w:bookmarkStart w:id="22" w:name="_Toc119310255"/>
            <w:bookmarkStart w:id="23" w:name="_Toc112417586"/>
            <w:bookmarkStart w:id="24" w:name="_Toc108712466"/>
            <w:bookmarkStart w:id="25" w:name="_Toc80174707"/>
            <w:bookmarkStart w:id="26" w:name="_Toc65151681"/>
            <w:bookmarkStart w:id="27" w:name="_Toc60040621"/>
            <w:r w:rsidRPr="00B4256F">
              <w:rPr>
                <w:b/>
                <w:bCs/>
                <w:snapToGrid w:val="0"/>
                <w:szCs w:val="20"/>
              </w:rPr>
              <w:t>6.5.7.3.1</w:t>
            </w:r>
            <w:r w:rsidRPr="00B4256F">
              <w:rPr>
                <w:b/>
                <w:bCs/>
                <w:i/>
                <w:iCs/>
                <w:szCs w:val="26"/>
              </w:rPr>
              <w:tab/>
            </w:r>
            <w:r w:rsidRPr="00B4256F">
              <w:rPr>
                <w:b/>
                <w:bCs/>
                <w:snapToGrid w:val="0"/>
                <w:szCs w:val="20"/>
              </w:rPr>
              <w:t>Determination of Real-Time Reliability Deployment Price Adder</w:t>
            </w:r>
            <w:bookmarkEnd w:id="17"/>
            <w:bookmarkEnd w:id="18"/>
            <w:bookmarkEnd w:id="19"/>
            <w:bookmarkEnd w:id="20"/>
            <w:bookmarkEnd w:id="21"/>
            <w:bookmarkEnd w:id="22"/>
            <w:bookmarkEnd w:id="23"/>
            <w:bookmarkEnd w:id="24"/>
            <w:bookmarkEnd w:id="25"/>
            <w:bookmarkEnd w:id="26"/>
            <w:bookmarkEnd w:id="27"/>
          </w:p>
          <w:p w14:paraId="7A82CEEA" w14:textId="77777777" w:rsidR="00B4256F" w:rsidRPr="00B4256F" w:rsidRDefault="00B4256F" w:rsidP="00B4256F">
            <w:pPr>
              <w:spacing w:after="240"/>
              <w:ind w:left="720" w:hanging="720"/>
              <w:rPr>
                <w:szCs w:val="20"/>
              </w:rPr>
            </w:pPr>
            <w:r w:rsidRPr="00B4256F">
              <w:rPr>
                <w:szCs w:val="20"/>
              </w:rPr>
              <w:t>(1)</w:t>
            </w:r>
            <w:r w:rsidRPr="00B4256F">
              <w:rPr>
                <w:szCs w:val="20"/>
              </w:rPr>
              <w:tab/>
              <w:t>The following categories of reliability deployments are considered in the determination of the Real-Time Reliability Deployment Price Adder for Energy, and the Real-Time Reliability Deployment Price Adders for Ancillary Services:</w:t>
            </w:r>
          </w:p>
          <w:p w14:paraId="0748F021" w14:textId="77777777" w:rsidR="00B4256F" w:rsidRPr="00B4256F" w:rsidRDefault="00B4256F" w:rsidP="00B4256F">
            <w:pPr>
              <w:spacing w:after="240"/>
              <w:ind w:left="1440" w:hanging="720"/>
              <w:rPr>
                <w:szCs w:val="20"/>
              </w:rPr>
            </w:pPr>
            <w:r w:rsidRPr="00B4256F">
              <w:rPr>
                <w:szCs w:val="20"/>
              </w:rPr>
              <w:t>(a)</w:t>
            </w:r>
            <w:r w:rsidRPr="00B4256F">
              <w:rPr>
                <w:szCs w:val="20"/>
              </w:rPr>
              <w:tab/>
              <w:t>RUC-committed Resources, except for those whose QSEs have opted out of RUC Settlement in accordance with paragraph (14) of Section 5.5.2, Reliability Unit Commitment (RUC) Process;</w:t>
            </w:r>
          </w:p>
          <w:p w14:paraId="1430E50D" w14:textId="77777777" w:rsidR="00B4256F" w:rsidRPr="00B4256F" w:rsidRDefault="00B4256F" w:rsidP="00B4256F">
            <w:pPr>
              <w:spacing w:after="240"/>
              <w:ind w:left="1440" w:hanging="720"/>
              <w:rPr>
                <w:szCs w:val="20"/>
              </w:rPr>
            </w:pPr>
            <w:r w:rsidRPr="00B4256F">
              <w:rPr>
                <w:szCs w:val="20"/>
              </w:rPr>
              <w:t>(b)</w:t>
            </w:r>
            <w:r w:rsidRPr="00B4256F">
              <w:rPr>
                <w:szCs w:val="20"/>
              </w:rPr>
              <w:tab/>
              <w:t xml:space="preserve">RMR Resources that are On-Line, including capacity secured to prevent an Emergency Condition pursuant to paragraph (4) of Section 6.5.1.1, ERCOT Control Area Authority; </w:t>
            </w:r>
          </w:p>
          <w:p w14:paraId="32CFED01" w14:textId="77777777" w:rsidR="00B4256F" w:rsidRPr="00B4256F" w:rsidRDefault="00B4256F" w:rsidP="00B4256F">
            <w:pPr>
              <w:spacing w:after="240"/>
              <w:ind w:left="1440" w:hanging="720"/>
              <w:rPr>
                <w:szCs w:val="20"/>
              </w:rPr>
            </w:pPr>
            <w:r w:rsidRPr="00B4256F">
              <w:rPr>
                <w:szCs w:val="20"/>
              </w:rPr>
              <w:t>(c)</w:t>
            </w:r>
            <w:r w:rsidRPr="00B4256F">
              <w:rPr>
                <w:szCs w:val="20"/>
              </w:rPr>
              <w:tab/>
              <w:t>Deployed Load Resources other than CLRs;</w:t>
            </w:r>
          </w:p>
          <w:p w14:paraId="6DC40B90" w14:textId="77777777" w:rsidR="00B4256F" w:rsidRPr="00B4256F" w:rsidRDefault="00B4256F" w:rsidP="00B4256F">
            <w:pPr>
              <w:spacing w:after="240"/>
              <w:ind w:left="1440" w:hanging="720"/>
              <w:rPr>
                <w:szCs w:val="20"/>
              </w:rPr>
            </w:pPr>
            <w:r w:rsidRPr="00B4256F">
              <w:rPr>
                <w:szCs w:val="20"/>
              </w:rPr>
              <w:t>(d)</w:t>
            </w:r>
            <w:r w:rsidRPr="00B4256F">
              <w:rPr>
                <w:szCs w:val="20"/>
              </w:rPr>
              <w:tab/>
              <w:t>Deployed ERS;</w:t>
            </w:r>
          </w:p>
          <w:p w14:paraId="14FC891A" w14:textId="77777777" w:rsidR="00B4256F" w:rsidRPr="00B4256F" w:rsidRDefault="00B4256F" w:rsidP="00B4256F">
            <w:pPr>
              <w:spacing w:after="240"/>
              <w:ind w:left="1440" w:hanging="720"/>
              <w:rPr>
                <w:szCs w:val="20"/>
              </w:rPr>
            </w:pPr>
            <w:r w:rsidRPr="00B4256F">
              <w:rPr>
                <w:szCs w:val="20"/>
              </w:rPr>
              <w:t>(e)</w:t>
            </w:r>
            <w:r w:rsidRPr="00B4256F">
              <w:rPr>
                <w:szCs w:val="20"/>
              </w:rPr>
              <w:tab/>
              <w:t xml:space="preserve">ERCOT-directed DC Tie imports during an EEA or transmission emergency where the total adjustment shall not exceed 1,250 MW in a single interval; </w:t>
            </w:r>
          </w:p>
          <w:p w14:paraId="3724729A" w14:textId="77777777" w:rsidR="00B4256F" w:rsidRPr="00B4256F" w:rsidRDefault="00B4256F" w:rsidP="00B4256F">
            <w:pPr>
              <w:spacing w:after="240"/>
              <w:ind w:left="1440" w:hanging="720"/>
              <w:rPr>
                <w:szCs w:val="20"/>
              </w:rPr>
            </w:pPr>
            <w:r w:rsidRPr="00B4256F">
              <w:rPr>
                <w:szCs w:val="20"/>
              </w:rPr>
              <w:t>(f)</w:t>
            </w:r>
            <w:r w:rsidRPr="00B4256F">
              <w:rPr>
                <w:szCs w:val="20"/>
              </w:rPr>
              <w:tab/>
              <w:t xml:space="preserve">ERCOT-directed curtailment of DC Tie imports below the higher of DC Tie advisory import limit as of 0600 in the Day-Ahead or subsequent advisory </w:t>
            </w:r>
            <w:r w:rsidRPr="00B4256F">
              <w:rPr>
                <w:szCs w:val="20"/>
              </w:rPr>
              <w:lastRenderedPageBreak/>
              <w:t>import limit to address local transmission system limitations where the total adjustment shall not exceed 1,250 MW in a single interval;</w:t>
            </w:r>
          </w:p>
          <w:p w14:paraId="0C4D54B7" w14:textId="77777777" w:rsidR="00B4256F" w:rsidRPr="00B4256F" w:rsidRDefault="00B4256F" w:rsidP="00B4256F">
            <w:pPr>
              <w:spacing w:after="240"/>
              <w:ind w:left="1440" w:hanging="720"/>
              <w:rPr>
                <w:szCs w:val="20"/>
              </w:rPr>
            </w:pPr>
            <w:r w:rsidRPr="00B4256F">
              <w:rPr>
                <w:szCs w:val="20"/>
              </w:rPr>
              <w:t>(g)</w:t>
            </w:r>
            <w:r w:rsidRPr="00B4256F">
              <w:rPr>
                <w:szCs w:val="20"/>
              </w:rPr>
              <w:tab/>
              <w:t xml:space="preserve">ERCOT-directed curtailment of DC Tie imports below the </w:t>
            </w:r>
            <w:proofErr w:type="gramStart"/>
            <w:r w:rsidRPr="00B4256F">
              <w:rPr>
                <w:szCs w:val="20"/>
              </w:rPr>
              <w:t>higher of</w:t>
            </w:r>
            <w:proofErr w:type="gramEnd"/>
            <w:r w:rsidRPr="00B4256F">
              <w:rPr>
                <w:szCs w:val="20"/>
              </w:rPr>
              <w:t xml:space="preserve">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0DB7B0FF" w14:textId="77777777" w:rsidR="00B4256F" w:rsidRPr="00B4256F" w:rsidRDefault="00B4256F" w:rsidP="00B4256F">
            <w:pPr>
              <w:spacing w:after="240"/>
              <w:ind w:left="1440" w:hanging="720"/>
              <w:rPr>
                <w:szCs w:val="20"/>
              </w:rPr>
            </w:pPr>
            <w:r w:rsidRPr="00B4256F">
              <w:rPr>
                <w:szCs w:val="20"/>
              </w:rPr>
              <w:t>(h)</w:t>
            </w:r>
            <w:r w:rsidRPr="00B4256F">
              <w:rPr>
                <w:szCs w:val="20"/>
              </w:rPr>
              <w:tab/>
              <w:t xml:space="preserve">ERCOT-directed DC Tie exports to address emergency conditions in the receiving electric grid where the total adjustment shall not exceed 1,250 MW in a single interval; </w:t>
            </w:r>
          </w:p>
          <w:p w14:paraId="5B0DE92C" w14:textId="77777777" w:rsidR="00B4256F" w:rsidRPr="00B4256F" w:rsidRDefault="00B4256F" w:rsidP="00B4256F">
            <w:pPr>
              <w:spacing w:after="240"/>
              <w:ind w:left="1440" w:hanging="720"/>
              <w:rPr>
                <w:szCs w:val="20"/>
              </w:rPr>
            </w:pPr>
            <w:r w:rsidRPr="00B4256F">
              <w:rPr>
                <w:szCs w:val="20"/>
                <w:lang w:val="x-none" w:eastAsia="x-none"/>
              </w:rPr>
              <w:t>(i)</w:t>
            </w:r>
            <w:r w:rsidRPr="00B4256F">
              <w:rPr>
                <w:szCs w:val="20"/>
                <w:lang w:val="x-none" w:eastAsia="x-none"/>
              </w:rPr>
              <w:tab/>
              <w:t xml:space="preserve">ERCOT-directed curtailment of DC Tie exports below the DC Tie advisory </w:t>
            </w:r>
            <w:r w:rsidRPr="00B4256F">
              <w:rPr>
                <w:szCs w:val="20"/>
                <w:lang w:eastAsia="x-none"/>
              </w:rPr>
              <w:t>export</w:t>
            </w:r>
            <w:r w:rsidRPr="00B4256F">
              <w:rPr>
                <w:szCs w:val="20"/>
                <w:lang w:val="x-none" w:eastAsia="x-none"/>
              </w:rPr>
              <w:t xml:space="preserve"> limit as of </w:t>
            </w:r>
            <w:r w:rsidRPr="00B4256F">
              <w:rPr>
                <w:szCs w:val="20"/>
                <w:lang w:eastAsia="x-none"/>
              </w:rPr>
              <w:t>06</w:t>
            </w:r>
            <w:r w:rsidRPr="00B4256F">
              <w:rPr>
                <w:szCs w:val="20"/>
                <w:lang w:val="x-none" w:eastAsia="x-none"/>
              </w:rPr>
              <w:t xml:space="preserve">00 in the Day-Ahead </w:t>
            </w:r>
            <w:r w:rsidRPr="00B4256F">
              <w:rPr>
                <w:szCs w:val="20"/>
                <w:lang w:eastAsia="x-none"/>
              </w:rPr>
              <w:t xml:space="preserve">or subsequent advisory export limit </w:t>
            </w:r>
            <w:r w:rsidRPr="00B4256F">
              <w:rPr>
                <w:szCs w:val="20"/>
                <w:lang w:val="x-none" w:eastAsia="x-none"/>
              </w:rPr>
              <w:t>during EEA, a transmission emergency, or to address local transmission system limitations where the total adjustment shall not exceed 1,250 MW in a single interval;</w:t>
            </w:r>
          </w:p>
          <w:p w14:paraId="3FB72236" w14:textId="77777777" w:rsidR="00B4256F" w:rsidRPr="00B4256F" w:rsidRDefault="00B4256F" w:rsidP="00B4256F">
            <w:pPr>
              <w:spacing w:before="240" w:after="240"/>
              <w:ind w:left="1440" w:hanging="720"/>
              <w:rPr>
                <w:szCs w:val="20"/>
              </w:rPr>
            </w:pPr>
            <w:r w:rsidRPr="00B4256F">
              <w:rPr>
                <w:szCs w:val="20"/>
              </w:rPr>
              <w:t>(j)</w:t>
            </w:r>
            <w:r w:rsidRPr="00B4256F">
              <w:rPr>
                <w:szCs w:val="20"/>
              </w:rPr>
              <w:tab/>
              <w:t>Energy delivered to ERCOT through registered Block Load Transfers (BLTs) during an EEA;</w:t>
            </w:r>
          </w:p>
          <w:p w14:paraId="6FA85AAA" w14:textId="77777777" w:rsidR="00B4256F" w:rsidRPr="00B4256F" w:rsidRDefault="00B4256F" w:rsidP="00B4256F">
            <w:pPr>
              <w:spacing w:after="240"/>
              <w:ind w:left="1440" w:hanging="720"/>
              <w:rPr>
                <w:szCs w:val="20"/>
              </w:rPr>
            </w:pPr>
            <w:r w:rsidRPr="00B4256F">
              <w:rPr>
                <w:szCs w:val="20"/>
              </w:rPr>
              <w:t>(k)</w:t>
            </w:r>
            <w:r w:rsidRPr="00B4256F">
              <w:rPr>
                <w:szCs w:val="20"/>
              </w:rPr>
              <w:tab/>
              <w:t>Energy delivered from ERCOT to another power pool through registered BLTs during emergency conditions in the receiving electric grid;</w:t>
            </w:r>
          </w:p>
          <w:p w14:paraId="28AB1EED" w14:textId="77777777" w:rsidR="00B4256F" w:rsidRPr="00B4256F" w:rsidRDefault="00B4256F" w:rsidP="00B4256F">
            <w:pPr>
              <w:spacing w:after="240"/>
              <w:ind w:left="1440" w:hanging="720"/>
              <w:rPr>
                <w:szCs w:val="20"/>
              </w:rPr>
            </w:pPr>
            <w:r w:rsidRPr="00B4256F">
              <w:rPr>
                <w:szCs w:val="20"/>
              </w:rPr>
              <w:t>(l)</w:t>
            </w:r>
            <w:r w:rsidRPr="00B4256F">
              <w:rPr>
                <w:szCs w:val="20"/>
              </w:rPr>
              <w:tab/>
              <w:t>ERCOT-directed deployment of TDSP standard offer Load management programs;</w:t>
            </w:r>
          </w:p>
          <w:p w14:paraId="47CE249E" w14:textId="77777777" w:rsidR="00B4256F" w:rsidRPr="00B4256F" w:rsidRDefault="00B4256F" w:rsidP="00B4256F">
            <w:pPr>
              <w:spacing w:after="240" w:line="254" w:lineRule="auto"/>
              <w:ind w:left="1440" w:hanging="720"/>
              <w:rPr>
                <w:szCs w:val="20"/>
              </w:rPr>
            </w:pPr>
            <w:r w:rsidRPr="00B4256F">
              <w:rPr>
                <w:szCs w:val="20"/>
              </w:rPr>
              <w:t>(m)      ERCOT-directed deployment of distribution voltage reduction measures;</w:t>
            </w:r>
          </w:p>
          <w:p w14:paraId="4A5F95EB" w14:textId="77777777" w:rsidR="00B4256F" w:rsidRPr="00B4256F" w:rsidRDefault="00B4256F" w:rsidP="00B4256F">
            <w:pPr>
              <w:spacing w:after="240"/>
              <w:ind w:left="1440" w:hanging="720"/>
              <w:rPr>
                <w:szCs w:val="20"/>
              </w:rPr>
            </w:pPr>
            <w:r w:rsidRPr="00B4256F">
              <w:rPr>
                <w:szCs w:val="20"/>
              </w:rPr>
              <w:t>(n)</w:t>
            </w:r>
            <w:r w:rsidRPr="00B4256F">
              <w:rPr>
                <w:szCs w:val="20"/>
              </w:rPr>
              <w:tab/>
              <w:t>ERCOT-directed deployment of Off-Line Non-Spin;</w:t>
            </w:r>
          </w:p>
          <w:p w14:paraId="50072E03" w14:textId="77777777" w:rsidR="00B4256F" w:rsidRPr="00B4256F" w:rsidRDefault="00B4256F" w:rsidP="00B4256F">
            <w:pPr>
              <w:spacing w:after="240"/>
              <w:ind w:left="1440" w:hanging="720"/>
              <w:rPr>
                <w:iCs/>
                <w:szCs w:val="20"/>
              </w:rPr>
            </w:pPr>
            <w:r w:rsidRPr="00B4256F">
              <w:rPr>
                <w:iCs/>
                <w:szCs w:val="20"/>
              </w:rPr>
              <w:t>(o)</w:t>
            </w:r>
            <w:r w:rsidRPr="00B4256F">
              <w:rPr>
                <w:iCs/>
                <w:szCs w:val="20"/>
              </w:rPr>
              <w:tab/>
              <w:t>ERCOT-directed firm Load shed during EEA Level 3, as described in paragraph (3) of Section 6.5.9.4.2, EEA Levels; and</w:t>
            </w:r>
          </w:p>
          <w:p w14:paraId="3E7D1A88" w14:textId="77777777" w:rsidR="00B4256F" w:rsidRPr="00B4256F" w:rsidRDefault="00B4256F" w:rsidP="00B4256F">
            <w:pPr>
              <w:spacing w:after="240"/>
              <w:ind w:left="1440" w:hanging="720"/>
              <w:rPr>
                <w:szCs w:val="20"/>
              </w:rPr>
            </w:pPr>
            <w:r w:rsidRPr="00B4256F">
              <w:rPr>
                <w:szCs w:val="20"/>
              </w:rPr>
              <w:t>(p)</w:t>
            </w:r>
            <w:r w:rsidRPr="00B4256F">
              <w:rPr>
                <w:szCs w:val="20"/>
              </w:rPr>
              <w:tab/>
            </w:r>
            <w:r w:rsidRPr="00B4256F">
              <w:t xml:space="preserve">Deployed </w:t>
            </w:r>
            <w:r w:rsidRPr="00B4256F">
              <w:rPr>
                <w:bCs/>
                <w:szCs w:val="20"/>
              </w:rPr>
              <w:t>Voluntary Early Curtailment Load</w:t>
            </w:r>
            <w:r w:rsidRPr="00B4256F">
              <w:t xml:space="preserve"> (VECL) as described in Section 6.5.9.4.1, General Procedures Prior to EEA Operations.</w:t>
            </w:r>
          </w:p>
          <w:p w14:paraId="606FAD65" w14:textId="77777777" w:rsidR="00B4256F" w:rsidRPr="00B4256F" w:rsidRDefault="00B4256F" w:rsidP="00B4256F">
            <w:pPr>
              <w:spacing w:after="240"/>
              <w:ind w:left="720" w:hanging="720"/>
              <w:rPr>
                <w:szCs w:val="20"/>
              </w:rPr>
            </w:pPr>
            <w:r w:rsidRPr="00B4256F">
              <w:rPr>
                <w:szCs w:val="20"/>
              </w:rPr>
              <w:t>(2)</w:t>
            </w:r>
            <w:r w:rsidRPr="00B4256F">
              <w:rPr>
                <w:szCs w:val="20"/>
              </w:rPr>
              <w:tab/>
              <w:t xml:space="preserve">The Real-Time Reliability Deployment Price Adder for Energy, and Real-Time Reliability Deployment Price Adders for Ancillary Services are estimations of the impact to energy prices and Real-Time MCPCs due to the above categories of reliability deployments.  For intervals where there </w:t>
            </w:r>
            <w:proofErr w:type="gramStart"/>
            <w:r w:rsidRPr="00B4256F">
              <w:rPr>
                <w:szCs w:val="20"/>
              </w:rPr>
              <w:t>are</w:t>
            </w:r>
            <w:proofErr w:type="gramEnd"/>
            <w:r w:rsidRPr="00B4256F">
              <w:rPr>
                <w:szCs w:val="20"/>
              </w:rPr>
              <w:t xml:space="preserve"> reliability deployments as described in paragraph (1) above, the Real-Time Reliability Deployment Price Adder for Energy and Real-Time Reliability Deployment Price Adders for Ancillary Services are determined as follows:</w:t>
            </w:r>
          </w:p>
          <w:p w14:paraId="375BDB4D" w14:textId="77777777" w:rsidR="00B4256F" w:rsidRPr="00B4256F" w:rsidRDefault="00B4256F" w:rsidP="00B4256F">
            <w:pPr>
              <w:spacing w:after="240"/>
              <w:ind w:left="1440" w:hanging="720"/>
              <w:rPr>
                <w:szCs w:val="20"/>
              </w:rPr>
            </w:pPr>
            <w:r w:rsidRPr="00B4256F">
              <w:rPr>
                <w:szCs w:val="20"/>
              </w:rPr>
              <w:lastRenderedPageBreak/>
              <w:t>(a)</w:t>
            </w:r>
            <w:r w:rsidRPr="00B4256F">
              <w:rPr>
                <w:szCs w:val="20"/>
              </w:rPr>
              <w:tab/>
              <w:t>For Off-Line Non-Spin Resources that are brought On-Line by ERCOT deployment instruction, RUC-committed Resources with a telemetered Resource Status of ONRUC and for RMR Resources that are On-Line:</w:t>
            </w:r>
          </w:p>
          <w:p w14:paraId="59F8EA1E" w14:textId="77777777" w:rsidR="00B4256F" w:rsidRPr="00B4256F" w:rsidRDefault="00B4256F" w:rsidP="00B4256F">
            <w:pPr>
              <w:spacing w:after="240"/>
              <w:ind w:left="2160" w:hanging="720"/>
              <w:rPr>
                <w:szCs w:val="20"/>
              </w:rPr>
            </w:pPr>
            <w:r w:rsidRPr="00B4256F">
              <w:rPr>
                <w:szCs w:val="20"/>
              </w:rPr>
              <w:t>(i)</w:t>
            </w:r>
            <w:r w:rsidRPr="00B4256F">
              <w:rPr>
                <w:szCs w:val="20"/>
              </w:rPr>
              <w:tab/>
              <w:t>Set the LSL and LDL to zero;</w:t>
            </w:r>
          </w:p>
          <w:p w14:paraId="3D3A763D" w14:textId="77777777" w:rsidR="00B4256F" w:rsidRPr="00B4256F" w:rsidRDefault="00B4256F" w:rsidP="00B4256F">
            <w:pPr>
              <w:spacing w:after="240"/>
              <w:ind w:left="2160" w:hanging="720"/>
              <w:rPr>
                <w:szCs w:val="20"/>
              </w:rPr>
            </w:pPr>
            <w:r w:rsidRPr="00B4256F">
              <w:rPr>
                <w:szCs w:val="20"/>
              </w:rPr>
              <w:t>(ii)</w:t>
            </w:r>
            <w:r w:rsidRPr="00B4256F">
              <w:rPr>
                <w:szCs w:val="20"/>
              </w:rPr>
              <w:tab/>
              <w:t>Remove all Ancillary Service Offers; and</w:t>
            </w:r>
          </w:p>
          <w:p w14:paraId="06D6C6E0" w14:textId="77777777" w:rsidR="00B4256F" w:rsidRPr="00B4256F" w:rsidRDefault="00B4256F" w:rsidP="00B4256F">
            <w:pPr>
              <w:spacing w:after="240"/>
              <w:ind w:left="2160" w:hanging="720"/>
              <w:rPr>
                <w:szCs w:val="20"/>
              </w:rPr>
            </w:pPr>
            <w:r w:rsidRPr="00B4256F">
              <w:rPr>
                <w:szCs w:val="20"/>
              </w:rPr>
              <w:t>(iii)</w:t>
            </w:r>
            <w:r w:rsidRPr="00B4256F">
              <w:rPr>
                <w:szCs w:val="20"/>
              </w:rPr>
              <w:tab/>
              <w:t>For the first step of SCED, administratively set the Energy Offer Curve for the Resource at a value equal to the power balance penalty price for all capacity between 0 MW and the HSL of the Resource.</w:t>
            </w:r>
          </w:p>
          <w:p w14:paraId="78982223" w14:textId="77777777" w:rsidR="00B4256F" w:rsidRPr="00B4256F" w:rsidRDefault="00B4256F" w:rsidP="00B4256F">
            <w:pPr>
              <w:spacing w:after="240"/>
              <w:ind w:left="1440" w:hanging="720"/>
              <w:rPr>
                <w:szCs w:val="20"/>
              </w:rPr>
            </w:pPr>
            <w:r w:rsidRPr="00B4256F">
              <w:rPr>
                <w:szCs w:val="20"/>
              </w:rPr>
              <w:t>(b)</w:t>
            </w:r>
            <w:r w:rsidRPr="00B4256F">
              <w:rPr>
                <w:szCs w:val="20"/>
              </w:rPr>
              <w:tab/>
              <w:t>Notwithstanding item (a) above, for RUC-committed Combined Cycle Generation Resources with a telemetered Resource Status of ONRUC that were instructed by ERCOT to transition to a different configuration to provide additional capacity:</w:t>
            </w:r>
          </w:p>
          <w:p w14:paraId="7F62A3B4" w14:textId="77777777" w:rsidR="00B4256F" w:rsidRPr="00B4256F" w:rsidRDefault="00B4256F" w:rsidP="00B4256F">
            <w:pPr>
              <w:spacing w:after="240"/>
              <w:ind w:left="2160" w:hanging="720"/>
              <w:rPr>
                <w:szCs w:val="20"/>
              </w:rPr>
            </w:pPr>
            <w:r w:rsidRPr="00B4256F">
              <w:rPr>
                <w:szCs w:val="20"/>
              </w:rPr>
              <w:t>(i)</w:t>
            </w:r>
            <w:r w:rsidRPr="00B4256F">
              <w:rPr>
                <w:szCs w:val="20"/>
              </w:rPr>
              <w:tab/>
              <w:t>Set the LSL and LDL equal to the minimum of their current value and the COP HSL of the QSE-committed configuration for the RUC hour at the snapshot time of the RUC instruction;</w:t>
            </w:r>
          </w:p>
          <w:p w14:paraId="062F2E80" w14:textId="77777777" w:rsidR="00B4256F" w:rsidRPr="00B4256F" w:rsidRDefault="00B4256F" w:rsidP="00B4256F">
            <w:pPr>
              <w:spacing w:after="240"/>
              <w:ind w:left="2160" w:hanging="720"/>
              <w:rPr>
                <w:szCs w:val="20"/>
              </w:rPr>
            </w:pPr>
            <w:r w:rsidRPr="00B4256F">
              <w:rPr>
                <w:szCs w:val="20"/>
              </w:rPr>
              <w:t>(ii)</w:t>
            </w:r>
            <w:r w:rsidRPr="00B4256F">
              <w:rPr>
                <w:szCs w:val="20"/>
              </w:rPr>
              <w:tab/>
              <w:t>Set the maximum Ancillary Service capabilities of the Resource equal to the minimum of their current value and COP Ancillary Service capabilities of the QSE-committed configuration for the RUC hour at the snapshot time of the RUC instruction; and</w:t>
            </w:r>
          </w:p>
          <w:p w14:paraId="5B178C96" w14:textId="77777777" w:rsidR="00B4256F" w:rsidRPr="00B4256F" w:rsidRDefault="00B4256F" w:rsidP="00B4256F">
            <w:pPr>
              <w:spacing w:after="240"/>
              <w:ind w:left="2160" w:hanging="720"/>
              <w:rPr>
                <w:szCs w:val="20"/>
              </w:rPr>
            </w:pPr>
            <w:r w:rsidRPr="00B4256F">
              <w:rPr>
                <w:szCs w:val="20"/>
              </w:rPr>
              <w:t>(iii)</w:t>
            </w:r>
            <w:r w:rsidRPr="00B4256F">
              <w:rPr>
                <w:szCs w:val="20"/>
              </w:rP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HSL of the QSE-committed configuration for the RUC hour at the snapshot time of the RUC instruction.  </w:t>
            </w:r>
          </w:p>
          <w:p w14:paraId="31793727" w14:textId="77777777" w:rsidR="00B4256F" w:rsidRPr="00B4256F" w:rsidRDefault="00B4256F" w:rsidP="00B4256F">
            <w:pPr>
              <w:spacing w:before="240" w:after="240"/>
              <w:ind w:left="1440" w:hanging="720"/>
              <w:rPr>
                <w:szCs w:val="20"/>
                <w:lang w:val="x-none" w:eastAsia="x-none"/>
              </w:rPr>
            </w:pPr>
            <w:r w:rsidRPr="00B4256F">
              <w:rPr>
                <w:szCs w:val="20"/>
                <w:lang w:val="x-none" w:eastAsia="x-none"/>
              </w:rPr>
              <w:t>(</w:t>
            </w:r>
            <w:r w:rsidRPr="00B4256F">
              <w:rPr>
                <w:szCs w:val="20"/>
                <w:lang w:eastAsia="x-none"/>
              </w:rPr>
              <w:t>c</w:t>
            </w:r>
            <w:r w:rsidRPr="00B4256F">
              <w:rPr>
                <w:szCs w:val="20"/>
                <w:lang w:val="x-none" w:eastAsia="x-none"/>
              </w:rPr>
              <w:t>)</w:t>
            </w:r>
            <w:r w:rsidRPr="00B4256F">
              <w:rPr>
                <w:szCs w:val="20"/>
                <w:lang w:val="x-none" w:eastAsia="x-none"/>
              </w:rPr>
              <w:tab/>
              <w:t>For all other Generation Resources excluding ones with a telemetered status of ONRUC, ONTEST, STARTUP, SHUTDOWN, and also excluding RMR Resources that are On-Line and excluding Generation Resources with a telemetered output less than 95% of LSL:</w:t>
            </w:r>
          </w:p>
          <w:p w14:paraId="124592C9" w14:textId="77777777" w:rsidR="00B4256F" w:rsidRPr="00B4256F" w:rsidRDefault="00B4256F" w:rsidP="00B4256F">
            <w:pPr>
              <w:spacing w:after="240"/>
              <w:ind w:left="2160" w:hanging="720"/>
              <w:rPr>
                <w:szCs w:val="20"/>
              </w:rPr>
            </w:pPr>
            <w:r w:rsidRPr="00B4256F">
              <w:rPr>
                <w:szCs w:val="20"/>
              </w:rPr>
              <w:t>(i)</w:t>
            </w:r>
            <w:r w:rsidRPr="00B4256F">
              <w:rPr>
                <w:szCs w:val="20"/>
              </w:rPr>
              <w:tab/>
              <w:t xml:space="preserve">If the Generation Resource SCED Base Point is not at LDL, set LDL to the </w:t>
            </w:r>
            <w:proofErr w:type="gramStart"/>
            <w:r w:rsidRPr="00B4256F">
              <w:rPr>
                <w:szCs w:val="20"/>
              </w:rPr>
              <w:t>greater of</w:t>
            </w:r>
            <w:proofErr w:type="gramEnd"/>
            <w:r w:rsidRPr="00B4256F">
              <w:rPr>
                <w:szCs w:val="20"/>
              </w:rPr>
              <w:t xml:space="preserve"> Aggregated Resource Output - (60 minutes * Normal Ramp Rate down), or LSL; and</w:t>
            </w:r>
          </w:p>
          <w:p w14:paraId="121CE4AA" w14:textId="77777777" w:rsidR="00B4256F" w:rsidRPr="00B4256F" w:rsidRDefault="00B4256F" w:rsidP="00B4256F">
            <w:pPr>
              <w:spacing w:after="240"/>
              <w:ind w:left="2160" w:hanging="720"/>
              <w:rPr>
                <w:szCs w:val="20"/>
              </w:rPr>
            </w:pPr>
            <w:r w:rsidRPr="00B4256F">
              <w:rPr>
                <w:szCs w:val="20"/>
              </w:rPr>
              <w:t>(ii)</w:t>
            </w:r>
            <w:r w:rsidRPr="00B4256F">
              <w:rPr>
                <w:szCs w:val="20"/>
              </w:rPr>
              <w:tab/>
              <w:t xml:space="preserve">If the Generation Resource SCED Base Point is not at HDL, set HDL to the lesser of Aggregated Resource Output + (60 minutes * Normal Ramp Rate up), or HSL. </w:t>
            </w:r>
          </w:p>
          <w:p w14:paraId="797D17B5" w14:textId="77777777" w:rsidR="00B4256F" w:rsidRPr="00B4256F" w:rsidRDefault="00B4256F" w:rsidP="00B4256F">
            <w:pPr>
              <w:spacing w:before="240" w:after="240"/>
              <w:ind w:left="1440" w:hanging="720"/>
              <w:rPr>
                <w:szCs w:val="20"/>
              </w:rPr>
            </w:pPr>
            <w:r w:rsidRPr="00B4256F">
              <w:rPr>
                <w:szCs w:val="20"/>
              </w:rPr>
              <w:lastRenderedPageBreak/>
              <w:t>(d)</w:t>
            </w:r>
            <w:r w:rsidRPr="00B4256F">
              <w:rPr>
                <w:szCs w:val="20"/>
              </w:rPr>
              <w:tab/>
              <w:t>For all On-Line ESRs:</w:t>
            </w:r>
          </w:p>
          <w:p w14:paraId="4F0385AC" w14:textId="77777777" w:rsidR="00B4256F" w:rsidRPr="00B4256F" w:rsidRDefault="00B4256F" w:rsidP="00B4256F">
            <w:pPr>
              <w:spacing w:after="240"/>
              <w:ind w:left="2160" w:hanging="720"/>
              <w:rPr>
                <w:szCs w:val="20"/>
              </w:rPr>
            </w:pPr>
            <w:r w:rsidRPr="00B4256F">
              <w:rPr>
                <w:szCs w:val="20"/>
              </w:rPr>
              <w:t>(i)</w:t>
            </w:r>
            <w:r w:rsidRPr="00B4256F">
              <w:rPr>
                <w:szCs w:val="20"/>
              </w:rPr>
              <w:tab/>
              <w:t>If the ESR SCED Base Point is not at LDL, set LDL to the greater of Aggregated Resource Output - (60 minutes * Normal Ramp Rate down), or LSL; and</w:t>
            </w:r>
          </w:p>
          <w:p w14:paraId="552BE855" w14:textId="77777777" w:rsidR="00B4256F" w:rsidRPr="00B4256F" w:rsidRDefault="00B4256F" w:rsidP="00B4256F">
            <w:pPr>
              <w:spacing w:after="240"/>
              <w:ind w:left="2160" w:hanging="720"/>
              <w:rPr>
                <w:szCs w:val="20"/>
              </w:rPr>
            </w:pPr>
            <w:r w:rsidRPr="00B4256F">
              <w:rPr>
                <w:szCs w:val="20"/>
              </w:rPr>
              <w:t>(ii)</w:t>
            </w:r>
            <w:r w:rsidRPr="00B4256F">
              <w:rPr>
                <w:szCs w:val="20"/>
              </w:rPr>
              <w:tab/>
              <w:t>If the ESR SCED Base Point is not at HDL, set HDL to the lesser of Aggregated Resource Output + (60 minutes * Normal Ramp Rate up), or HSL.</w:t>
            </w:r>
          </w:p>
          <w:p w14:paraId="107CDE59" w14:textId="77777777" w:rsidR="00B4256F" w:rsidRPr="00B4256F" w:rsidRDefault="00B4256F" w:rsidP="00B4256F">
            <w:pPr>
              <w:spacing w:after="240"/>
              <w:ind w:left="1440" w:hanging="720"/>
              <w:rPr>
                <w:szCs w:val="20"/>
              </w:rPr>
            </w:pPr>
            <w:r w:rsidRPr="00B4256F">
              <w:rPr>
                <w:szCs w:val="20"/>
              </w:rPr>
              <w:t>(e)</w:t>
            </w:r>
            <w:r w:rsidRPr="00B4256F">
              <w:rPr>
                <w:szCs w:val="20"/>
              </w:rPr>
              <w:tab/>
              <w:t>For all CLRs excluding ones with a telemetered status of OUTL, ONTEST, or ONHOLD:</w:t>
            </w:r>
          </w:p>
          <w:p w14:paraId="216AAB2A" w14:textId="77777777" w:rsidR="00B4256F" w:rsidRPr="00B4256F" w:rsidRDefault="00B4256F" w:rsidP="00B4256F">
            <w:pPr>
              <w:spacing w:after="240"/>
              <w:ind w:left="2160" w:hanging="720"/>
              <w:rPr>
                <w:szCs w:val="20"/>
              </w:rPr>
            </w:pPr>
            <w:r w:rsidRPr="00B4256F">
              <w:rPr>
                <w:szCs w:val="20"/>
              </w:rPr>
              <w:t>(i)</w:t>
            </w:r>
            <w:r w:rsidRPr="00B4256F">
              <w:rPr>
                <w:szCs w:val="20"/>
              </w:rPr>
              <w:tab/>
              <w:t>If the CLR SCED Base Point is not at LDL, set LDL to the greater of Aggregated Resource Output - (60 minutes * Normal Ramp Rate down), or LSL; and</w:t>
            </w:r>
          </w:p>
          <w:p w14:paraId="143531E4" w14:textId="77777777" w:rsidR="00B4256F" w:rsidRPr="00B4256F" w:rsidRDefault="00B4256F" w:rsidP="00B4256F">
            <w:pPr>
              <w:spacing w:after="240"/>
              <w:ind w:left="2160" w:hanging="720"/>
              <w:rPr>
                <w:szCs w:val="20"/>
              </w:rPr>
            </w:pPr>
            <w:r w:rsidRPr="00B4256F">
              <w:rPr>
                <w:szCs w:val="20"/>
              </w:rPr>
              <w:t>(ii)</w:t>
            </w:r>
            <w:r w:rsidRPr="00B4256F">
              <w:rPr>
                <w:szCs w:val="20"/>
              </w:rPr>
              <w:tab/>
              <w:t>If the CLR SCED Base Point is not at HDL, set HDL to the lesser of Aggregated Resource Output + (60 minutes * Normal Ramp Rate up), or HSL.</w:t>
            </w:r>
          </w:p>
          <w:p w14:paraId="57C7C42E" w14:textId="77777777" w:rsidR="00B4256F" w:rsidRPr="00B4256F" w:rsidRDefault="00B4256F" w:rsidP="00B4256F">
            <w:pPr>
              <w:spacing w:before="240" w:after="240"/>
              <w:ind w:left="1440" w:hanging="720"/>
              <w:rPr>
                <w:szCs w:val="20"/>
              </w:rPr>
            </w:pPr>
            <w:r w:rsidRPr="00B4256F">
              <w:rPr>
                <w:szCs w:val="20"/>
              </w:rPr>
              <w:t>(f)</w:t>
            </w:r>
            <w:r w:rsidRPr="00B4256F">
              <w:rPr>
                <w:szCs w:val="20"/>
              </w:rPr>
              <w:tab/>
              <w:t xml:space="preserve">Add the deployed MW from Load Resources that are not CLRs and that are providing RRS or ECRS to GTBD linearly ramped over the ten-minute ramp period 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 and the type of Ancillary Service deployed from the Resource.  The TAC shall review the validity of the prices for the bid curve at least annually.  </w:t>
            </w:r>
          </w:p>
          <w:p w14:paraId="25BDF613" w14:textId="77777777" w:rsidR="00B4256F" w:rsidRPr="00B4256F" w:rsidRDefault="00B4256F" w:rsidP="00B4256F">
            <w:pPr>
              <w:spacing w:before="240" w:after="240"/>
              <w:ind w:left="1440" w:hanging="720"/>
            </w:pPr>
            <w:r w:rsidRPr="00B4256F">
              <w:t>(g)</w:t>
            </w:r>
            <w:r w:rsidRPr="00B4256F">
              <w:rPr>
                <w:szCs w:val="20"/>
              </w:rPr>
              <w:tab/>
            </w:r>
            <w:r w:rsidRPr="00B4256F">
              <w:t>Add the deployed MW from VECL</w:t>
            </w:r>
            <w:r w:rsidRPr="00B4256F">
              <w:rPr>
                <w:bCs/>
                <w:szCs w:val="20"/>
              </w:rPr>
              <w:t xml:space="preserve"> </w:t>
            </w:r>
            <w:r w:rsidRPr="00B4256F">
              <w:t xml:space="preserve">to GTBD linearly ramped over a 30-minute ramp period.  The amount of deployed MW is calculated from the applicable deployment instructions in XML messages.  ERCOT shall generate a linear bid curve defined by a price/quantity pair of $300/MWh for the first MW of </w:t>
            </w:r>
            <w:r w:rsidRPr="00B4256F">
              <w:rPr>
                <w:bCs/>
                <w:szCs w:val="20"/>
              </w:rPr>
              <w:t>VECL</w:t>
            </w:r>
            <w:r w:rsidRPr="00B4256F">
              <w:t xml:space="preserve"> deployed and a price/quantity pair of $700/MWh for the last MW of </w:t>
            </w:r>
            <w:r w:rsidRPr="00B4256F">
              <w:rPr>
                <w:bCs/>
                <w:szCs w:val="20"/>
              </w:rPr>
              <w:t xml:space="preserve">VECL </w:t>
            </w:r>
            <w:r w:rsidRPr="00B4256F">
              <w:t>deployed in each SCED execution.  After recall instruction, GTBD shall be adjusted to reflect restoration on a linear curve over a one-hour restoration period.</w:t>
            </w:r>
          </w:p>
          <w:p w14:paraId="0395F6D2" w14:textId="77777777" w:rsidR="00B4256F" w:rsidRPr="00B4256F" w:rsidRDefault="00B4256F" w:rsidP="00B4256F">
            <w:pPr>
              <w:spacing w:after="240"/>
              <w:ind w:left="1440" w:hanging="720"/>
              <w:rPr>
                <w:szCs w:val="20"/>
              </w:rPr>
            </w:pPr>
            <w:r w:rsidRPr="00B4256F">
              <w:rPr>
                <w:szCs w:val="20"/>
              </w:rPr>
              <w:t>(h)</w:t>
            </w:r>
            <w:r w:rsidRPr="00B4256F">
              <w:rPr>
                <w:szCs w:val="20"/>
              </w:rPr>
              <w:tab/>
              <w:t xml:space="preserve">Add the deployed MW from ERS to GTBD.  The amount of deployed MW is determined from the XML messages and ERS contracted capacities for the ERS </w:t>
            </w:r>
            <w:r w:rsidRPr="00B4256F">
              <w:rPr>
                <w:szCs w:val="20"/>
              </w:rPr>
              <w:lastRenderedPageBreak/>
              <w:t>Time Periods when ERS is deployed.  After recall, an approximation of the amount of un-restored ERS shall be used.  After ERCOT recalls each group, GTBD shall be adjusted to reflect restoration on a linear curve over the assumed restoration period (“RHours”).</w:t>
            </w:r>
          </w:p>
          <w:p w14:paraId="2B2A8772" w14:textId="77777777" w:rsidR="00B4256F" w:rsidRPr="00B4256F" w:rsidRDefault="00B4256F" w:rsidP="00B4256F">
            <w:pPr>
              <w:rPr>
                <w:iCs/>
                <w:szCs w:val="20"/>
              </w:rPr>
            </w:pPr>
            <w:r w:rsidRPr="00B4256F">
              <w:rPr>
                <w:iCs/>
                <w:szCs w:val="20"/>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B4256F" w:rsidRPr="00B4256F" w14:paraId="28828F47" w14:textId="77777777">
              <w:trPr>
                <w:trHeight w:val="351"/>
                <w:tblHeader/>
              </w:trPr>
              <w:tc>
                <w:tcPr>
                  <w:tcW w:w="1448" w:type="dxa"/>
                  <w:tcBorders>
                    <w:top w:val="single" w:sz="4" w:space="0" w:color="auto"/>
                    <w:left w:val="single" w:sz="4" w:space="0" w:color="auto"/>
                    <w:bottom w:val="single" w:sz="4" w:space="0" w:color="auto"/>
                    <w:right w:val="single" w:sz="4" w:space="0" w:color="auto"/>
                  </w:tcBorders>
                  <w:hideMark/>
                </w:tcPr>
                <w:p w14:paraId="199AD9E3" w14:textId="77777777" w:rsidR="00B4256F" w:rsidRPr="00B4256F" w:rsidRDefault="00B4256F" w:rsidP="00B4256F">
                  <w:pPr>
                    <w:spacing w:after="120"/>
                    <w:rPr>
                      <w:b/>
                      <w:iCs/>
                      <w:sz w:val="20"/>
                      <w:szCs w:val="20"/>
                    </w:rPr>
                  </w:pPr>
                  <w:r w:rsidRPr="00B4256F">
                    <w:rPr>
                      <w:b/>
                      <w:iCs/>
                      <w:sz w:val="20"/>
                      <w:szCs w:val="20"/>
                    </w:rPr>
                    <w:t>Parameter</w:t>
                  </w:r>
                </w:p>
              </w:tc>
              <w:tc>
                <w:tcPr>
                  <w:tcW w:w="1702" w:type="dxa"/>
                  <w:tcBorders>
                    <w:top w:val="single" w:sz="4" w:space="0" w:color="auto"/>
                    <w:left w:val="single" w:sz="4" w:space="0" w:color="auto"/>
                    <w:bottom w:val="single" w:sz="4" w:space="0" w:color="auto"/>
                    <w:right w:val="single" w:sz="4" w:space="0" w:color="auto"/>
                  </w:tcBorders>
                  <w:hideMark/>
                </w:tcPr>
                <w:p w14:paraId="64A59927" w14:textId="77777777" w:rsidR="00B4256F" w:rsidRPr="00B4256F" w:rsidRDefault="00B4256F" w:rsidP="00B4256F">
                  <w:pPr>
                    <w:spacing w:after="120"/>
                    <w:rPr>
                      <w:b/>
                      <w:iCs/>
                      <w:sz w:val="20"/>
                      <w:szCs w:val="20"/>
                    </w:rPr>
                  </w:pPr>
                  <w:r w:rsidRPr="00B4256F">
                    <w:rPr>
                      <w:b/>
                      <w:iCs/>
                      <w:sz w:val="20"/>
                      <w:szCs w:val="20"/>
                    </w:rPr>
                    <w:t>Unit</w:t>
                  </w:r>
                </w:p>
              </w:tc>
              <w:tc>
                <w:tcPr>
                  <w:tcW w:w="6120" w:type="dxa"/>
                  <w:tcBorders>
                    <w:top w:val="single" w:sz="4" w:space="0" w:color="auto"/>
                    <w:left w:val="single" w:sz="4" w:space="0" w:color="auto"/>
                    <w:bottom w:val="single" w:sz="4" w:space="0" w:color="auto"/>
                    <w:right w:val="single" w:sz="4" w:space="0" w:color="auto"/>
                  </w:tcBorders>
                  <w:hideMark/>
                </w:tcPr>
                <w:p w14:paraId="3FF15625" w14:textId="77777777" w:rsidR="00B4256F" w:rsidRPr="00B4256F" w:rsidRDefault="00B4256F" w:rsidP="00B4256F">
                  <w:pPr>
                    <w:spacing w:after="120"/>
                    <w:rPr>
                      <w:b/>
                      <w:iCs/>
                      <w:sz w:val="20"/>
                      <w:szCs w:val="20"/>
                    </w:rPr>
                  </w:pPr>
                  <w:r w:rsidRPr="00B4256F">
                    <w:rPr>
                      <w:b/>
                      <w:iCs/>
                      <w:sz w:val="20"/>
                      <w:szCs w:val="20"/>
                    </w:rPr>
                    <w:t>Current Value*</w:t>
                  </w:r>
                </w:p>
              </w:tc>
            </w:tr>
            <w:tr w:rsidR="00B4256F" w:rsidRPr="00B4256F" w14:paraId="25ECF4F6" w14:textId="77777777">
              <w:trPr>
                <w:trHeight w:val="519"/>
              </w:trPr>
              <w:tc>
                <w:tcPr>
                  <w:tcW w:w="1448" w:type="dxa"/>
                  <w:tcBorders>
                    <w:top w:val="single" w:sz="4" w:space="0" w:color="auto"/>
                    <w:left w:val="single" w:sz="4" w:space="0" w:color="auto"/>
                    <w:bottom w:val="single" w:sz="4" w:space="0" w:color="auto"/>
                    <w:right w:val="single" w:sz="4" w:space="0" w:color="auto"/>
                  </w:tcBorders>
                  <w:hideMark/>
                </w:tcPr>
                <w:p w14:paraId="33BF555C" w14:textId="77777777" w:rsidR="00B4256F" w:rsidRPr="00B4256F" w:rsidRDefault="00B4256F" w:rsidP="00B4256F">
                  <w:pPr>
                    <w:spacing w:after="60"/>
                    <w:rPr>
                      <w:iCs/>
                      <w:sz w:val="20"/>
                      <w:szCs w:val="20"/>
                    </w:rPr>
                  </w:pPr>
                  <w:r w:rsidRPr="00B4256F">
                    <w:rPr>
                      <w:iCs/>
                      <w:sz w:val="20"/>
                      <w:szCs w:val="20"/>
                    </w:rPr>
                    <w:t>RHours</w:t>
                  </w:r>
                </w:p>
              </w:tc>
              <w:tc>
                <w:tcPr>
                  <w:tcW w:w="1702" w:type="dxa"/>
                  <w:tcBorders>
                    <w:top w:val="single" w:sz="4" w:space="0" w:color="auto"/>
                    <w:left w:val="single" w:sz="4" w:space="0" w:color="auto"/>
                    <w:bottom w:val="single" w:sz="4" w:space="0" w:color="auto"/>
                    <w:right w:val="single" w:sz="4" w:space="0" w:color="auto"/>
                  </w:tcBorders>
                  <w:hideMark/>
                </w:tcPr>
                <w:p w14:paraId="4E3A7799" w14:textId="77777777" w:rsidR="00B4256F" w:rsidRPr="00B4256F" w:rsidRDefault="00B4256F" w:rsidP="00B4256F">
                  <w:pPr>
                    <w:spacing w:after="60"/>
                    <w:rPr>
                      <w:iCs/>
                      <w:sz w:val="20"/>
                      <w:szCs w:val="20"/>
                    </w:rPr>
                  </w:pPr>
                  <w:r w:rsidRPr="00B4256F">
                    <w:rPr>
                      <w:iCs/>
                      <w:sz w:val="20"/>
                      <w:szCs w:val="20"/>
                    </w:rPr>
                    <w:t>Hours</w:t>
                  </w:r>
                </w:p>
              </w:tc>
              <w:tc>
                <w:tcPr>
                  <w:tcW w:w="6120" w:type="dxa"/>
                  <w:tcBorders>
                    <w:top w:val="single" w:sz="4" w:space="0" w:color="auto"/>
                    <w:left w:val="single" w:sz="4" w:space="0" w:color="auto"/>
                    <w:bottom w:val="single" w:sz="4" w:space="0" w:color="auto"/>
                    <w:right w:val="single" w:sz="4" w:space="0" w:color="auto"/>
                  </w:tcBorders>
                  <w:hideMark/>
                </w:tcPr>
                <w:p w14:paraId="340B05DE" w14:textId="77777777" w:rsidR="00B4256F" w:rsidRPr="00B4256F" w:rsidRDefault="00B4256F" w:rsidP="00B4256F">
                  <w:pPr>
                    <w:spacing w:after="60"/>
                    <w:rPr>
                      <w:iCs/>
                      <w:sz w:val="20"/>
                      <w:szCs w:val="20"/>
                    </w:rPr>
                  </w:pPr>
                  <w:r w:rsidRPr="00B4256F">
                    <w:rPr>
                      <w:iCs/>
                      <w:sz w:val="20"/>
                      <w:szCs w:val="20"/>
                    </w:rPr>
                    <w:t>4.5</w:t>
                  </w:r>
                </w:p>
              </w:tc>
            </w:tr>
            <w:tr w:rsidR="00B4256F" w:rsidRPr="00B4256F" w14:paraId="1B03110A" w14:textId="77777777">
              <w:trPr>
                <w:trHeight w:val="519"/>
              </w:trPr>
              <w:tc>
                <w:tcPr>
                  <w:tcW w:w="9270" w:type="dxa"/>
                  <w:gridSpan w:val="3"/>
                  <w:tcBorders>
                    <w:top w:val="single" w:sz="4" w:space="0" w:color="auto"/>
                    <w:left w:val="single" w:sz="4" w:space="0" w:color="auto"/>
                    <w:bottom w:val="single" w:sz="4" w:space="0" w:color="auto"/>
                    <w:right w:val="single" w:sz="4" w:space="0" w:color="auto"/>
                  </w:tcBorders>
                  <w:hideMark/>
                </w:tcPr>
                <w:p w14:paraId="0E7E36A5" w14:textId="77777777" w:rsidR="00B4256F" w:rsidRPr="00B4256F" w:rsidRDefault="00B4256F" w:rsidP="00B4256F">
                  <w:pPr>
                    <w:spacing w:after="60"/>
                    <w:rPr>
                      <w:iCs/>
                      <w:sz w:val="20"/>
                      <w:szCs w:val="20"/>
                    </w:rPr>
                  </w:pPr>
                  <w:r w:rsidRPr="00B4256F">
                    <w:rPr>
                      <w:iCs/>
                      <w:sz w:val="20"/>
                      <w:szCs w:val="20"/>
                    </w:rPr>
                    <w:t xml:space="preserve">* Changes to the current value of the parameter(s) referenced in this table above may be recommended by TAC and approved by the ERCOT Board.  ERCOT shall update parameter values on the first day of the month following ERCOT Board approval unless otherwise directed by the ERCOT Board.  ERCOT shall provide a Market Notice prior to implementation of a revised parameter value.    </w:t>
                  </w:r>
                </w:p>
              </w:tc>
            </w:tr>
          </w:tbl>
          <w:p w14:paraId="5FB16FD8" w14:textId="77777777" w:rsidR="00B4256F" w:rsidRPr="00B4256F" w:rsidRDefault="00B4256F" w:rsidP="00B4256F">
            <w:pPr>
              <w:spacing w:before="240" w:after="240"/>
              <w:ind w:left="1440" w:hanging="720"/>
              <w:rPr>
                <w:szCs w:val="20"/>
              </w:rPr>
            </w:pPr>
            <w:r w:rsidRPr="00B4256F">
              <w:rPr>
                <w:szCs w:val="20"/>
              </w:rPr>
              <w:t>(i)</w:t>
            </w:r>
            <w:r w:rsidRPr="00B4256F">
              <w:rPr>
                <w:szCs w:val="20"/>
              </w:rPr>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351C88B0" w14:textId="77777777" w:rsidR="00B4256F" w:rsidRPr="00B4256F" w:rsidRDefault="00B4256F" w:rsidP="00B4256F">
            <w:pPr>
              <w:spacing w:after="240"/>
              <w:ind w:left="1440" w:hanging="720"/>
              <w:rPr>
                <w:szCs w:val="20"/>
                <w:lang w:eastAsia="x-none"/>
              </w:rPr>
            </w:pPr>
            <w:r w:rsidRPr="00B4256F">
              <w:rPr>
                <w:szCs w:val="20"/>
                <w:lang w:val="x-none" w:eastAsia="x-none"/>
              </w:rPr>
              <w:t>(j)</w:t>
            </w:r>
            <w:r w:rsidRPr="00B4256F">
              <w:rPr>
                <w:szCs w:val="20"/>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B4256F">
              <w:rPr>
                <w:szCs w:val="20"/>
                <w:lang w:eastAsia="x-none"/>
              </w:rPr>
              <w:t xml:space="preserve">  The MW added to GTBD associated with any individual DC Tie shall not exceed the higher of DC Tie advisory limit for exports on that tie as of 06</w:t>
            </w:r>
            <w:r w:rsidRPr="00B4256F">
              <w:rPr>
                <w:szCs w:val="20"/>
                <w:lang w:val="x-none" w:eastAsia="x-none"/>
              </w:rPr>
              <w:t>00 in the Day-Ahead</w:t>
            </w:r>
            <w:r w:rsidRPr="00B4256F">
              <w:rPr>
                <w:szCs w:val="20"/>
                <w:lang w:eastAsia="x-none"/>
              </w:rPr>
              <w:t xml:space="preserve"> or subsequent advisory export limit minus the aggregate export on the DC Tie that remained scheduled following the Dispatch Instruction from the ERCOT Operator.</w:t>
            </w:r>
          </w:p>
          <w:p w14:paraId="22B48BE6" w14:textId="77777777" w:rsidR="00B4256F" w:rsidRPr="00B4256F" w:rsidRDefault="00B4256F" w:rsidP="00B4256F">
            <w:pPr>
              <w:spacing w:after="240"/>
              <w:ind w:left="1440" w:hanging="720"/>
              <w:rPr>
                <w:szCs w:val="20"/>
              </w:rPr>
            </w:pPr>
            <w:r w:rsidRPr="00B4256F">
              <w:rPr>
                <w:szCs w:val="20"/>
              </w:rPr>
              <w:t>(k)</w:t>
            </w:r>
            <w:r w:rsidRPr="00B4256F">
              <w:rPr>
                <w:szCs w:val="20"/>
              </w:rPr>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0367C6BB" w14:textId="77777777" w:rsidR="00B4256F" w:rsidRPr="00B4256F" w:rsidRDefault="00B4256F" w:rsidP="00B4256F">
            <w:pPr>
              <w:spacing w:before="240" w:after="240"/>
              <w:ind w:left="1440" w:hanging="720"/>
              <w:rPr>
                <w:szCs w:val="20"/>
              </w:rPr>
            </w:pPr>
            <w:r w:rsidRPr="00B4256F">
              <w:rPr>
                <w:szCs w:val="20"/>
              </w:rPr>
              <w:t>(l)</w:t>
            </w:r>
            <w:r w:rsidRPr="00B4256F">
              <w:rPr>
                <w:szCs w:val="20"/>
              </w:rPr>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3F3FB50C" w14:textId="77777777" w:rsidR="00B4256F" w:rsidRPr="00B4256F" w:rsidRDefault="00B4256F" w:rsidP="00B4256F">
            <w:pPr>
              <w:spacing w:before="240" w:after="240"/>
              <w:ind w:left="1440" w:hanging="720"/>
              <w:rPr>
                <w:szCs w:val="20"/>
              </w:rPr>
            </w:pPr>
            <w:r w:rsidRPr="00B4256F">
              <w:rPr>
                <w:szCs w:val="20"/>
              </w:rPr>
              <w:lastRenderedPageBreak/>
              <w:t>(m)</w:t>
            </w:r>
            <w:r w:rsidRPr="00B4256F">
              <w:rPr>
                <w:szCs w:val="20"/>
              </w:rPr>
              <w:tab/>
              <w:t>Add the MW from energy delivered to ERCOT through registered BLTs during an EEA to GTBD.  The amount of MW is determined from the Dispatch Instruction and should continue over the duration of time specified by the ERCOT Operator.</w:t>
            </w:r>
          </w:p>
          <w:p w14:paraId="0A116148" w14:textId="77777777" w:rsidR="00B4256F" w:rsidRPr="00B4256F" w:rsidRDefault="00B4256F" w:rsidP="00B4256F">
            <w:pPr>
              <w:spacing w:after="240"/>
              <w:ind w:left="1440" w:hanging="720"/>
              <w:rPr>
                <w:szCs w:val="20"/>
              </w:rPr>
            </w:pPr>
            <w:r w:rsidRPr="00B4256F">
              <w:rPr>
                <w:szCs w:val="20"/>
              </w:rPr>
              <w:t>(n)</w:t>
            </w:r>
            <w:r w:rsidRPr="00B4256F">
              <w:rPr>
                <w:szCs w:val="20"/>
              </w:rPr>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57CDCB6A" w14:textId="77777777" w:rsidR="00B4256F" w:rsidRPr="00B4256F" w:rsidRDefault="00B4256F" w:rsidP="00B4256F">
            <w:pPr>
              <w:spacing w:after="240"/>
              <w:ind w:left="1440" w:hanging="720"/>
              <w:rPr>
                <w:szCs w:val="20"/>
              </w:rPr>
            </w:pPr>
            <w:r w:rsidRPr="00B4256F">
              <w:rPr>
                <w:szCs w:val="20"/>
              </w:rPr>
              <w:t>(o)</w:t>
            </w:r>
            <w:r w:rsidRPr="00B4256F">
              <w:rPr>
                <w:szCs w:val="20"/>
              </w:rPr>
              <w:tab/>
              <w:t xml:space="preserve">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(CDR),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CDR in the ERCOT Region value for that year.  The initial value ERCOT will </w:t>
            </w:r>
            <w:proofErr w:type="gramStart"/>
            <w:r w:rsidRPr="00B4256F">
              <w:rPr>
                <w:szCs w:val="20"/>
              </w:rPr>
              <w:t>use</w:t>
            </w:r>
            <w:proofErr w:type="gramEnd"/>
            <w:r w:rsidRPr="00B4256F">
              <w:rPr>
                <w:szCs w:val="20"/>
              </w:rPr>
              <w:t xml:space="preserve"> for </w:t>
            </w:r>
            <w:proofErr w:type="gramStart"/>
            <w:r w:rsidRPr="00B4256F">
              <w:rPr>
                <w:szCs w:val="20"/>
              </w:rPr>
              <w:t>deployed</w:t>
            </w:r>
            <w:proofErr w:type="gramEnd"/>
            <w:r w:rsidRPr="00B4256F">
              <w:rPr>
                <w:szCs w:val="20"/>
              </w:rPr>
              <w:t xml:space="preserve">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(“RHours”) defined by item (h) above. </w:t>
            </w:r>
          </w:p>
          <w:p w14:paraId="0D018D8F" w14:textId="77777777" w:rsidR="00B4256F" w:rsidRPr="00B4256F" w:rsidRDefault="00B4256F" w:rsidP="00B4256F">
            <w:pPr>
              <w:spacing w:before="240" w:after="240"/>
              <w:ind w:left="1440" w:hanging="720"/>
              <w:rPr>
                <w:szCs w:val="20"/>
              </w:rPr>
            </w:pPr>
            <w:r w:rsidRPr="00B4256F">
              <w:rPr>
                <w:szCs w:val="20"/>
              </w:rPr>
              <w:t>(p)</w:t>
            </w:r>
            <w:r w:rsidRPr="00B4256F">
              <w:rPr>
                <w:szCs w:val="20"/>
              </w:rPr>
              <w:tab/>
              <w:t>Perform a SCED with changes to the inputs in items (a) through (n) above, considering only Competitive Constraints and the non-mitigated Energy Offer Curves.</w:t>
            </w:r>
          </w:p>
          <w:p w14:paraId="0FA05795" w14:textId="77777777" w:rsidR="00B4256F" w:rsidRPr="00B4256F" w:rsidRDefault="00B4256F" w:rsidP="00B4256F">
            <w:pPr>
              <w:spacing w:after="240"/>
              <w:ind w:left="1440" w:hanging="720"/>
              <w:rPr>
                <w:szCs w:val="20"/>
              </w:rPr>
            </w:pPr>
            <w:r w:rsidRPr="00B4256F">
              <w:rPr>
                <w:szCs w:val="20"/>
              </w:rPr>
              <w:t>(q)</w:t>
            </w:r>
            <w:r w:rsidRPr="00B4256F">
              <w:rPr>
                <w:szCs w:val="20"/>
              </w:rPr>
              <w:tab/>
              <w:t>Perform mitigation on the submitted Energy Offer Curves using the LMPs from the previous step as the reference LMP.</w:t>
            </w:r>
          </w:p>
          <w:p w14:paraId="154C9E30" w14:textId="77777777" w:rsidR="00B4256F" w:rsidRPr="00B4256F" w:rsidRDefault="00B4256F" w:rsidP="00B4256F">
            <w:pPr>
              <w:spacing w:after="240"/>
              <w:ind w:left="1440" w:hanging="720"/>
              <w:rPr>
                <w:szCs w:val="20"/>
              </w:rPr>
            </w:pPr>
            <w:r w:rsidRPr="00B4256F">
              <w:rPr>
                <w:szCs w:val="20"/>
              </w:rPr>
              <w:t>(r)</w:t>
            </w:r>
            <w:r w:rsidRPr="00B4256F">
              <w:rPr>
                <w:szCs w:val="20"/>
              </w:rPr>
              <w:tab/>
              <w:t>Perform a SCED with the changes to the inputs in items (a) through (n) above, considering both Competitive and Non-Competitive Constraints and the mitigated Energy Offer Curves.</w:t>
            </w:r>
          </w:p>
          <w:p w14:paraId="375D4D9D" w14:textId="7A84E97B" w:rsidR="00B4256F" w:rsidRPr="00B4256F" w:rsidRDefault="00B4256F" w:rsidP="00B4256F">
            <w:pPr>
              <w:spacing w:before="240" w:after="240"/>
              <w:ind w:left="1440" w:hanging="720"/>
              <w:rPr>
                <w:szCs w:val="20"/>
              </w:rPr>
            </w:pPr>
            <w:r w:rsidRPr="00B4256F">
              <w:rPr>
                <w:szCs w:val="20"/>
              </w:rPr>
              <w:t>(s)</w:t>
            </w:r>
            <w:r w:rsidRPr="00B4256F">
              <w:rPr>
                <w:szCs w:val="20"/>
              </w:rPr>
              <w:tab/>
              <w:t xml:space="preserve">The Real-Time Reliability Deployment Price Adder for Energy is equal to the positive difference between the System Lambda from item (r) above and the System Lambda of the second step in the two-step SCED process described in paragraph (10)(b) of Section 6.5.7.3, Security Constrained Economic Dispatch, except when ERCOT is directing firm Load shed during EEA Level 3.  When </w:t>
            </w:r>
            <w:r w:rsidRPr="00B4256F">
              <w:rPr>
                <w:szCs w:val="20"/>
              </w:rPr>
              <w:lastRenderedPageBreak/>
              <w:t xml:space="preserve">ERCOT is directing firm Load shed during EEA Level 3 to either maintain sufficient PRC or stabilize grid frequency, as described in paragraph (3) of Section 6.5.9.4.2, the Real-Time Reliability Deployment Price Adder for Energy is the </w:t>
            </w:r>
            <w:ins w:id="28" w:author="ERCOT" w:date="2025-11-14T17:29:00Z" w16du:dateUtc="2025-11-14T23:29:00Z">
              <w:r w:rsidR="00D02D9B">
                <w:rPr>
                  <w:szCs w:val="20"/>
                </w:rPr>
                <w:t>Value of Lost Load (</w:t>
              </w:r>
            </w:ins>
            <w:r w:rsidRPr="00B4256F">
              <w:rPr>
                <w:szCs w:val="20"/>
              </w:rPr>
              <w:t>VOLL</w:t>
            </w:r>
            <w:ins w:id="29" w:author="ERCOT" w:date="2025-11-14T17:29:00Z" w16du:dateUtc="2025-11-14T23:29:00Z">
              <w:r w:rsidR="00D02D9B">
                <w:rPr>
                  <w:szCs w:val="20"/>
                </w:rPr>
                <w:t>)</w:t>
              </w:r>
            </w:ins>
            <w:r w:rsidRPr="00B4256F">
              <w:rPr>
                <w:szCs w:val="20"/>
              </w:rPr>
              <w:t xml:space="preserve"> used to determine the Ancillary Service Demand Curves (ASDCs) for the Real-Time Market (RTM) minus the System Lambda of the second step in the two-step SCED process described in paragraph (10)(b) of Section 6.5.7.3.</w:t>
            </w:r>
          </w:p>
          <w:p w14:paraId="11774007" w14:textId="34776701" w:rsidR="00B4256F" w:rsidRPr="00B4256F" w:rsidRDefault="00B4256F" w:rsidP="00B4256F">
            <w:pPr>
              <w:spacing w:after="240"/>
              <w:ind w:left="1440" w:hanging="720"/>
              <w:rPr>
                <w:szCs w:val="20"/>
              </w:rPr>
            </w:pPr>
            <w:proofErr w:type="gramStart"/>
            <w:r w:rsidRPr="00B4256F">
              <w:rPr>
                <w:szCs w:val="20"/>
              </w:rPr>
              <w:t>(t)</w:t>
            </w:r>
            <w:r w:rsidRPr="00B4256F">
              <w:rPr>
                <w:szCs w:val="20"/>
              </w:rPr>
              <w:tab/>
              <w:t>For</w:t>
            </w:r>
            <w:proofErr w:type="gramEnd"/>
            <w:r w:rsidRPr="00B4256F">
              <w:rPr>
                <w:szCs w:val="20"/>
              </w:rPr>
              <w:t xml:space="preserve"> each individual Ancillary Service, the Real-Time Reliability Deployment Price Adder for Ancillary Service is equal to the positive difference between the MCPC for that Ancillary Service from item (r) above and the MCPC for that Ancillary Service, except when ERCOT is directing firm Load shed during EEA Level 3.  When ERCOT is directing firm Load shed during EEA Level 3 to</w:t>
            </w:r>
            <w:r w:rsidRPr="00B4256F">
              <w:rPr>
                <w:szCs w:val="20"/>
                <w:highlight w:val="yellow"/>
              </w:rPr>
              <w:t xml:space="preserve"> </w:t>
            </w:r>
            <w:r w:rsidRPr="00B4256F">
              <w:rPr>
                <w:szCs w:val="20"/>
              </w:rPr>
              <w:t xml:space="preserve">either maintain sufficient PRC or stabilize grid frequency, as described in paragraph (3) of Section 6.5.9.4.2, the Real-Time Reliability Deployment Price Adder for Ancillary Service is the </w:t>
            </w:r>
            <w:ins w:id="30" w:author="ERCOT" w:date="2025-11-14T17:30:00Z" w16du:dateUtc="2025-11-14T23:30:00Z">
              <w:r w:rsidR="00D02D9B">
                <w:rPr>
                  <w:szCs w:val="20"/>
                </w:rPr>
                <w:t>VOLL used to determine</w:t>
              </w:r>
            </w:ins>
            <w:del w:id="31" w:author="ERCOT" w:date="2025-11-14T17:29:00Z" w16du:dateUtc="2025-11-14T23:29:00Z">
              <w:r w:rsidRPr="00B4256F" w:rsidDel="00D02D9B">
                <w:rPr>
                  <w:szCs w:val="20"/>
                </w:rPr>
                <w:delText>maximum value on</w:delText>
              </w:r>
            </w:del>
            <w:r w:rsidRPr="00B4256F">
              <w:rPr>
                <w:szCs w:val="20"/>
              </w:rPr>
              <w:t xml:space="preserve"> the ASDC</w:t>
            </w:r>
            <w:ins w:id="32" w:author="ERCOT" w:date="2025-11-14T17:30:00Z" w16du:dateUtc="2025-11-14T23:30:00Z">
              <w:r w:rsidR="00D02D9B">
                <w:rPr>
                  <w:szCs w:val="20"/>
                </w:rPr>
                <w:t>s</w:t>
              </w:r>
            </w:ins>
            <w:del w:id="33" w:author="ERCOT" w:date="2025-11-14T17:30:00Z" w16du:dateUtc="2025-11-14T23:30:00Z">
              <w:r w:rsidRPr="00B4256F" w:rsidDel="00D02D9B">
                <w:rPr>
                  <w:szCs w:val="20"/>
                </w:rPr>
                <w:delText xml:space="preserve"> for the Ancillary Service</w:delText>
              </w:r>
            </w:del>
            <w:r w:rsidRPr="00B4256F">
              <w:rPr>
                <w:szCs w:val="20"/>
              </w:rPr>
              <w:t xml:space="preserve"> minus the MCPC for that Ancillary Service. </w:t>
            </w:r>
          </w:p>
        </w:tc>
      </w:tr>
      <w:bookmarkEnd w:id="3"/>
      <w:bookmarkEnd w:id="4"/>
      <w:bookmarkEnd w:id="5"/>
      <w:bookmarkEnd w:id="6"/>
      <w:bookmarkEnd w:id="7"/>
      <w:bookmarkEnd w:id="8"/>
      <w:bookmarkEnd w:id="9"/>
      <w:bookmarkEnd w:id="10"/>
      <w:bookmarkEnd w:id="11"/>
      <w:bookmarkEnd w:id="12"/>
      <w:bookmarkEnd w:id="13"/>
      <w:bookmarkEnd w:id="14"/>
      <w:bookmarkEnd w:id="15"/>
      <w:bookmarkEnd w:id="16"/>
    </w:tbl>
    <w:p w14:paraId="035099FA" w14:textId="77777777" w:rsidR="009A3772" w:rsidRPr="00BA2009" w:rsidRDefault="009A3772" w:rsidP="00BC2D06"/>
    <w:sectPr w:rsidR="009A3772" w:rsidRPr="00BA2009">
      <w:headerReference w:type="default" r:id="rId26"/>
      <w:footerReference w:type="even" r:id="rId27"/>
      <w:footerReference w:type="default" r:id="rId28"/>
      <w:footerReference w:type="first" r:id="rId29"/>
      <w:pgSz w:w="12240" w:h="15840" w:code="1"/>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ERCOT Market Rules" w:date="2025-11-14T17:32:00Z" w:initials="CP">
    <w:p w14:paraId="339DD597" w14:textId="6236177C" w:rsidR="00B13C31" w:rsidRDefault="00B13C31">
      <w:pPr>
        <w:pStyle w:val="CommentText"/>
      </w:pPr>
      <w:r>
        <w:rPr>
          <w:rStyle w:val="CommentReference"/>
        </w:rPr>
        <w:annotationRef/>
      </w:r>
      <w:r>
        <w:t>Please note NPRR</w:t>
      </w:r>
      <w:r w:rsidR="0049202C">
        <w:t xml:space="preserve">s </w:t>
      </w:r>
      <w:r>
        <w:t>1214</w:t>
      </w:r>
      <w:r w:rsidR="0049202C">
        <w:t>, 1309, and 1310</w:t>
      </w:r>
      <w:r>
        <w:t xml:space="preserve"> also propose</w:t>
      </w:r>
      <w:r w:rsidR="0049202C">
        <w:t xml:space="preserve"> </w:t>
      </w:r>
      <w:r>
        <w:t>revisions to this section.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39DD59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DBA2971" w16cex:dateUtc="2025-11-14T23: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39DD597" w16cid:durableId="5DBA2971"/>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093AF5" w14:textId="77777777" w:rsidR="005C6E51" w:rsidRDefault="005C6E51">
      <w:r>
        <w:separator/>
      </w:r>
    </w:p>
  </w:endnote>
  <w:endnote w:type="continuationSeparator" w:id="0">
    <w:p w14:paraId="59F8D42C" w14:textId="77777777" w:rsidR="005C6E51" w:rsidRDefault="005C6E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0BE61B6" w:rsidR="00D176CF" w:rsidRDefault="00D176CF">
    <w:pPr>
      <w:pStyle w:val="Footer"/>
      <w:tabs>
        <w:tab w:val="clear" w:pos="4320"/>
        <w:tab w:val="clear" w:pos="8640"/>
        <w:tab w:val="right" w:pos="9360"/>
      </w:tabs>
      <w:rPr>
        <w:rFonts w:ascii="Arial" w:hAnsi="Arial" w:cs="Arial"/>
        <w:sz w:val="18"/>
      </w:rPr>
    </w:pPr>
    <w:r>
      <w:rPr>
        <w:rFonts w:ascii="Arial" w:hAnsi="Arial" w:cs="Arial"/>
        <w:sz w:val="18"/>
      </w:rPr>
      <w:t>NPRR</w:t>
    </w:r>
    <w:r w:rsidR="00B4256F">
      <w:rPr>
        <w:rFonts w:ascii="Arial" w:hAnsi="Arial" w:cs="Arial"/>
        <w:sz w:val="18"/>
      </w:rPr>
      <w:t>13</w:t>
    </w:r>
    <w:r w:rsidR="0049202C">
      <w:rPr>
        <w:rFonts w:ascii="Arial" w:hAnsi="Arial" w:cs="Arial"/>
        <w:sz w:val="18"/>
      </w:rPr>
      <w:t>11</w:t>
    </w:r>
    <w:r w:rsidR="00B4256F">
      <w:rPr>
        <w:rFonts w:ascii="Arial" w:hAnsi="Arial" w:cs="Arial"/>
        <w:sz w:val="18"/>
      </w:rPr>
      <w:t>-01</w:t>
    </w:r>
    <w:r>
      <w:rPr>
        <w:rFonts w:ascii="Arial" w:hAnsi="Arial" w:cs="Arial"/>
        <w:sz w:val="18"/>
      </w:rPr>
      <w:t xml:space="preserve"> </w:t>
    </w:r>
    <w:r w:rsidR="00B4256F" w:rsidRPr="00B4256F">
      <w:rPr>
        <w:rFonts w:ascii="Arial" w:hAnsi="Arial" w:cs="Arial"/>
        <w:sz w:val="18"/>
      </w:rPr>
      <w:t>Correction to Real-Time Reliability Deployment Price Adders for Ancillary Service under Load Shed</w:t>
    </w:r>
    <w:r w:rsidR="00B4256F">
      <w:rPr>
        <w:rFonts w:ascii="Arial" w:hAnsi="Arial" w:cs="Arial"/>
        <w:sz w:val="18"/>
      </w:rPr>
      <w:t xml:space="preserve"> 11</w:t>
    </w:r>
    <w:r w:rsidR="0049202C">
      <w:rPr>
        <w:rFonts w:ascii="Arial" w:hAnsi="Arial" w:cs="Arial"/>
        <w:sz w:val="18"/>
      </w:rPr>
      <w:t>25</w:t>
    </w:r>
    <w:r w:rsidR="00B4256F">
      <w:rPr>
        <w:rFonts w:ascii="Arial" w:hAnsi="Arial" w:cs="Arial"/>
        <w:sz w:val="18"/>
      </w:rPr>
      <w:t>25</w:t>
    </w:r>
    <w:r>
      <w:rPr>
        <w:rFonts w:ascii="Arial" w:hAnsi="Arial" w:cs="Arial"/>
        <w:sz w:val="18"/>
      </w:rPr>
      <w:tab/>
      <w:t>Pa</w:t>
    </w:r>
    <w:r w:rsidRPr="00412DCA">
      <w:rPr>
        <w:rFonts w:ascii="Arial" w:hAnsi="Arial" w:cs="Arial"/>
        <w:sz w:val="18"/>
      </w:rPr>
      <w:t xml:space="preserve">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006E4597">
      <w:rPr>
        <w:rFonts w:ascii="Arial" w:hAnsi="Arial" w:cs="Arial"/>
        <w:noProof/>
        <w:sz w:val="18"/>
      </w:rPr>
      <w:t>1</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6E4597">
      <w:rPr>
        <w:rFonts w:ascii="Arial" w:hAnsi="Arial" w:cs="Arial"/>
        <w:noProof/>
        <w:sz w:val="18"/>
      </w:rPr>
      <w:t>2</w:t>
    </w:r>
    <w:r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B7417F" w14:textId="77777777" w:rsidR="005C6E51" w:rsidRDefault="005C6E51">
      <w:r>
        <w:separator/>
      </w:r>
    </w:p>
  </w:footnote>
  <w:footnote w:type="continuationSeparator" w:id="0">
    <w:p w14:paraId="6B67B368" w14:textId="77777777" w:rsidR="005C6E51" w:rsidRDefault="005C6E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BB43FCB"/>
    <w:multiLevelType w:val="hybridMultilevel"/>
    <w:tmpl w:val="2D0A61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1"/>
  </w:num>
  <w:num w:numId="3" w16cid:durableId="971709594">
    <w:abstractNumId w:val="12"/>
  </w:num>
  <w:num w:numId="4" w16cid:durableId="1736123474">
    <w:abstractNumId w:val="1"/>
  </w:num>
  <w:num w:numId="5" w16cid:durableId="1475442967">
    <w:abstractNumId w:val="7"/>
  </w:num>
  <w:num w:numId="6" w16cid:durableId="1071393571">
    <w:abstractNumId w:val="7"/>
  </w:num>
  <w:num w:numId="7" w16cid:durableId="1413744175">
    <w:abstractNumId w:val="7"/>
  </w:num>
  <w:num w:numId="8" w16cid:durableId="1147820290">
    <w:abstractNumId w:val="7"/>
  </w:num>
  <w:num w:numId="9" w16cid:durableId="729764067">
    <w:abstractNumId w:val="7"/>
  </w:num>
  <w:num w:numId="10" w16cid:durableId="651908752">
    <w:abstractNumId w:val="7"/>
  </w:num>
  <w:num w:numId="11" w16cid:durableId="2021545621">
    <w:abstractNumId w:val="7"/>
  </w:num>
  <w:num w:numId="12" w16cid:durableId="2033334835">
    <w:abstractNumId w:val="7"/>
  </w:num>
  <w:num w:numId="13" w16cid:durableId="1354840513">
    <w:abstractNumId w:val="7"/>
  </w:num>
  <w:num w:numId="14" w16cid:durableId="2082215892">
    <w:abstractNumId w:val="3"/>
  </w:num>
  <w:num w:numId="15" w16cid:durableId="1265773267">
    <w:abstractNumId w:val="6"/>
  </w:num>
  <w:num w:numId="16" w16cid:durableId="304939696">
    <w:abstractNumId w:val="9"/>
  </w:num>
  <w:num w:numId="17" w16cid:durableId="1837302691">
    <w:abstractNumId w:val="10"/>
  </w:num>
  <w:num w:numId="18" w16cid:durableId="2140175323">
    <w:abstractNumId w:val="4"/>
  </w:num>
  <w:num w:numId="19" w16cid:durableId="731661008">
    <w:abstractNumId w:val="8"/>
  </w:num>
  <w:num w:numId="20" w16cid:durableId="1512917052">
    <w:abstractNumId w:val="2"/>
  </w:num>
  <w:num w:numId="21" w16cid:durableId="654994312">
    <w:abstractNumId w:val="5"/>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RCOT Market Rules">
    <w15:presenceInfo w15:providerId="None" w15:userId="ERCOT Market Rules"/>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6"/>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20916"/>
    <w:rsid w:val="00034723"/>
    <w:rsid w:val="00046CD2"/>
    <w:rsid w:val="00060A5A"/>
    <w:rsid w:val="00064B44"/>
    <w:rsid w:val="00067FE2"/>
    <w:rsid w:val="0007682E"/>
    <w:rsid w:val="00077FDC"/>
    <w:rsid w:val="000A5985"/>
    <w:rsid w:val="000D1AEB"/>
    <w:rsid w:val="000D3E64"/>
    <w:rsid w:val="000F13C5"/>
    <w:rsid w:val="000F46B2"/>
    <w:rsid w:val="00101465"/>
    <w:rsid w:val="00105A36"/>
    <w:rsid w:val="0011606F"/>
    <w:rsid w:val="00120ADF"/>
    <w:rsid w:val="001313B4"/>
    <w:rsid w:val="0014546D"/>
    <w:rsid w:val="001500D9"/>
    <w:rsid w:val="00156DB7"/>
    <w:rsid w:val="00157228"/>
    <w:rsid w:val="00160C3C"/>
    <w:rsid w:val="00176375"/>
    <w:rsid w:val="00176D1E"/>
    <w:rsid w:val="0017783C"/>
    <w:rsid w:val="00181855"/>
    <w:rsid w:val="0019314C"/>
    <w:rsid w:val="001D7F90"/>
    <w:rsid w:val="001F38F0"/>
    <w:rsid w:val="00202ADA"/>
    <w:rsid w:val="0023241E"/>
    <w:rsid w:val="00237430"/>
    <w:rsid w:val="0026307D"/>
    <w:rsid w:val="00276A99"/>
    <w:rsid w:val="00286AD9"/>
    <w:rsid w:val="0029600D"/>
    <w:rsid w:val="002966F3"/>
    <w:rsid w:val="002B69F3"/>
    <w:rsid w:val="002B763A"/>
    <w:rsid w:val="002D382A"/>
    <w:rsid w:val="002D47B0"/>
    <w:rsid w:val="002F1EDD"/>
    <w:rsid w:val="003013F2"/>
    <w:rsid w:val="0030232A"/>
    <w:rsid w:val="0030694A"/>
    <w:rsid w:val="003069F4"/>
    <w:rsid w:val="003078F9"/>
    <w:rsid w:val="003219A6"/>
    <w:rsid w:val="00360920"/>
    <w:rsid w:val="00384709"/>
    <w:rsid w:val="00386C35"/>
    <w:rsid w:val="00391090"/>
    <w:rsid w:val="003A3D77"/>
    <w:rsid w:val="003B5AED"/>
    <w:rsid w:val="003C6B7B"/>
    <w:rsid w:val="003E49E4"/>
    <w:rsid w:val="003E75C4"/>
    <w:rsid w:val="00404C60"/>
    <w:rsid w:val="004135BD"/>
    <w:rsid w:val="004302A4"/>
    <w:rsid w:val="004463BA"/>
    <w:rsid w:val="0046172B"/>
    <w:rsid w:val="004822D4"/>
    <w:rsid w:val="0048687B"/>
    <w:rsid w:val="0049202C"/>
    <w:rsid w:val="0049290B"/>
    <w:rsid w:val="004A4451"/>
    <w:rsid w:val="004D3855"/>
    <w:rsid w:val="004D3958"/>
    <w:rsid w:val="004F3004"/>
    <w:rsid w:val="005008DF"/>
    <w:rsid w:val="005045D0"/>
    <w:rsid w:val="00510D2D"/>
    <w:rsid w:val="00534C6C"/>
    <w:rsid w:val="00550219"/>
    <w:rsid w:val="00555554"/>
    <w:rsid w:val="00562238"/>
    <w:rsid w:val="00567950"/>
    <w:rsid w:val="005841C0"/>
    <w:rsid w:val="0059260F"/>
    <w:rsid w:val="005A6ABE"/>
    <w:rsid w:val="005C6E51"/>
    <w:rsid w:val="005E5074"/>
    <w:rsid w:val="005F6516"/>
    <w:rsid w:val="005F7C96"/>
    <w:rsid w:val="00612E4F"/>
    <w:rsid w:val="00613501"/>
    <w:rsid w:val="00615D5E"/>
    <w:rsid w:val="00622E99"/>
    <w:rsid w:val="00625E5D"/>
    <w:rsid w:val="00657C61"/>
    <w:rsid w:val="0066370F"/>
    <w:rsid w:val="006A0784"/>
    <w:rsid w:val="006A697B"/>
    <w:rsid w:val="006B4DDE"/>
    <w:rsid w:val="006E4597"/>
    <w:rsid w:val="006E4838"/>
    <w:rsid w:val="006E6E75"/>
    <w:rsid w:val="007115A9"/>
    <w:rsid w:val="0071470C"/>
    <w:rsid w:val="00743968"/>
    <w:rsid w:val="00750F41"/>
    <w:rsid w:val="00767C80"/>
    <w:rsid w:val="007705A9"/>
    <w:rsid w:val="00785415"/>
    <w:rsid w:val="00786294"/>
    <w:rsid w:val="00791CB9"/>
    <w:rsid w:val="00793130"/>
    <w:rsid w:val="00797DEE"/>
    <w:rsid w:val="007A1BE1"/>
    <w:rsid w:val="007B3233"/>
    <w:rsid w:val="007B5A42"/>
    <w:rsid w:val="007C15E3"/>
    <w:rsid w:val="007C199B"/>
    <w:rsid w:val="007C6FC4"/>
    <w:rsid w:val="007D3073"/>
    <w:rsid w:val="007D64B9"/>
    <w:rsid w:val="007D72D4"/>
    <w:rsid w:val="007E0105"/>
    <w:rsid w:val="007E0452"/>
    <w:rsid w:val="008070C0"/>
    <w:rsid w:val="00811C12"/>
    <w:rsid w:val="00812F98"/>
    <w:rsid w:val="008368B1"/>
    <w:rsid w:val="00845778"/>
    <w:rsid w:val="00882B9C"/>
    <w:rsid w:val="00887E28"/>
    <w:rsid w:val="008934B2"/>
    <w:rsid w:val="00894559"/>
    <w:rsid w:val="008A1ED7"/>
    <w:rsid w:val="008C15DE"/>
    <w:rsid w:val="008D5C3A"/>
    <w:rsid w:val="008E2870"/>
    <w:rsid w:val="008E6DA2"/>
    <w:rsid w:val="008F5A55"/>
    <w:rsid w:val="008F6DD5"/>
    <w:rsid w:val="008F72E0"/>
    <w:rsid w:val="00907B1E"/>
    <w:rsid w:val="00943AFD"/>
    <w:rsid w:val="00963A51"/>
    <w:rsid w:val="00983B6E"/>
    <w:rsid w:val="009936F8"/>
    <w:rsid w:val="009A3772"/>
    <w:rsid w:val="009B076E"/>
    <w:rsid w:val="009C3B40"/>
    <w:rsid w:val="009D17F0"/>
    <w:rsid w:val="00A0098D"/>
    <w:rsid w:val="00A32634"/>
    <w:rsid w:val="00A42796"/>
    <w:rsid w:val="00A52E1F"/>
    <w:rsid w:val="00A5311D"/>
    <w:rsid w:val="00A60D6F"/>
    <w:rsid w:val="00A8510F"/>
    <w:rsid w:val="00A871AF"/>
    <w:rsid w:val="00A921B7"/>
    <w:rsid w:val="00A96269"/>
    <w:rsid w:val="00AB1102"/>
    <w:rsid w:val="00AD3B58"/>
    <w:rsid w:val="00AF05B5"/>
    <w:rsid w:val="00AF56C6"/>
    <w:rsid w:val="00AF7CB2"/>
    <w:rsid w:val="00B032E8"/>
    <w:rsid w:val="00B13C31"/>
    <w:rsid w:val="00B3621B"/>
    <w:rsid w:val="00B4256F"/>
    <w:rsid w:val="00B57F96"/>
    <w:rsid w:val="00B67892"/>
    <w:rsid w:val="00BA4D33"/>
    <w:rsid w:val="00BB48A1"/>
    <w:rsid w:val="00BB4B08"/>
    <w:rsid w:val="00BC2D06"/>
    <w:rsid w:val="00C25477"/>
    <w:rsid w:val="00C25758"/>
    <w:rsid w:val="00C3025C"/>
    <w:rsid w:val="00C54959"/>
    <w:rsid w:val="00C744EB"/>
    <w:rsid w:val="00C904E9"/>
    <w:rsid w:val="00C90702"/>
    <w:rsid w:val="00C917FF"/>
    <w:rsid w:val="00C9766A"/>
    <w:rsid w:val="00CA054C"/>
    <w:rsid w:val="00CC2BE0"/>
    <w:rsid w:val="00CC4F39"/>
    <w:rsid w:val="00CD544C"/>
    <w:rsid w:val="00CE27E4"/>
    <w:rsid w:val="00CF4256"/>
    <w:rsid w:val="00CF6E50"/>
    <w:rsid w:val="00D02235"/>
    <w:rsid w:val="00D02D9B"/>
    <w:rsid w:val="00D04FE8"/>
    <w:rsid w:val="00D053F5"/>
    <w:rsid w:val="00D176CF"/>
    <w:rsid w:val="00D17AD5"/>
    <w:rsid w:val="00D271E3"/>
    <w:rsid w:val="00D34497"/>
    <w:rsid w:val="00D47A80"/>
    <w:rsid w:val="00D80220"/>
    <w:rsid w:val="00D85807"/>
    <w:rsid w:val="00D87349"/>
    <w:rsid w:val="00D91EE9"/>
    <w:rsid w:val="00D9627A"/>
    <w:rsid w:val="00D97220"/>
    <w:rsid w:val="00DB0B07"/>
    <w:rsid w:val="00DF2B59"/>
    <w:rsid w:val="00E11ECC"/>
    <w:rsid w:val="00E14D47"/>
    <w:rsid w:val="00E1641C"/>
    <w:rsid w:val="00E17F96"/>
    <w:rsid w:val="00E208C6"/>
    <w:rsid w:val="00E21C6B"/>
    <w:rsid w:val="00E26708"/>
    <w:rsid w:val="00E34958"/>
    <w:rsid w:val="00E37AB0"/>
    <w:rsid w:val="00E41CA7"/>
    <w:rsid w:val="00E71C39"/>
    <w:rsid w:val="00EA4C4A"/>
    <w:rsid w:val="00EA56E6"/>
    <w:rsid w:val="00EA694D"/>
    <w:rsid w:val="00EC335F"/>
    <w:rsid w:val="00EC48FB"/>
    <w:rsid w:val="00ED1A29"/>
    <w:rsid w:val="00ED3965"/>
    <w:rsid w:val="00EF232A"/>
    <w:rsid w:val="00EF372A"/>
    <w:rsid w:val="00EF633D"/>
    <w:rsid w:val="00F05A69"/>
    <w:rsid w:val="00F43FFD"/>
    <w:rsid w:val="00F44236"/>
    <w:rsid w:val="00F52517"/>
    <w:rsid w:val="00F704E8"/>
    <w:rsid w:val="00F82B36"/>
    <w:rsid w:val="00FA57B2"/>
    <w:rsid w:val="00FB509B"/>
    <w:rsid w:val="00FB643B"/>
    <w:rsid w:val="00FC2CA5"/>
    <w:rsid w:val="00FC3D4B"/>
    <w:rsid w:val="00FC6312"/>
    <w:rsid w:val="00FE36E3"/>
    <w:rsid w:val="00FE6B01"/>
    <w:rsid w:val="00FE7D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pPr>
      <w:numPr>
        <w:ilvl w:val="0"/>
        <w:numId w:val="0"/>
      </w:numPr>
      <w:tabs>
        <w:tab w:val="left" w:pos="900"/>
      </w:tabs>
      <w:ind w:left="900" w:hanging="900"/>
    </w:pPr>
  </w:style>
  <w:style w:type="paragraph" w:customStyle="1" w:styleId="H3">
    <w:name w:val="H3"/>
    <w:basedOn w:val="Heading3"/>
    <w:next w:val="BodyText"/>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semiHidden/>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433332619">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54841179">
      <w:bodyDiv w:val="1"/>
      <w:marLeft w:val="0"/>
      <w:marRight w:val="0"/>
      <w:marTop w:val="0"/>
      <w:marBottom w:val="0"/>
      <w:divBdr>
        <w:top w:val="none" w:sz="0" w:space="0" w:color="auto"/>
        <w:left w:val="none" w:sz="0" w:space="0" w:color="auto"/>
        <w:bottom w:val="none" w:sz="0" w:space="0" w:color="auto"/>
        <w:right w:val="none" w:sz="0" w:space="0" w:color="auto"/>
      </w:divBdr>
    </w:div>
    <w:div w:id="901332189">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311" TargetMode="External"/><Relationship Id="rId13" Type="http://schemas.openxmlformats.org/officeDocument/2006/relationships/hyperlink" Target="https://www.ercot.com/files/docs/2023/08/25/ERCOT-Strategic-Plan-2024-2028.pdf" TargetMode="External"/><Relationship Id="rId18" Type="http://schemas.openxmlformats.org/officeDocument/2006/relationships/control" Target="activeX/activeX5.xml"/><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mailto:cory.phillips@ercot.com" TargetMode="External"/><Relationship Id="rId7" Type="http://schemas.openxmlformats.org/officeDocument/2006/relationships/endnotes" Target="endnotes.xml"/><Relationship Id="rId12" Type="http://schemas.openxmlformats.org/officeDocument/2006/relationships/control" Target="activeX/activeX2.xml"/><Relationship Id="rId17" Type="http://schemas.openxmlformats.org/officeDocument/2006/relationships/control" Target="activeX/activeX4.xml"/><Relationship Id="rId25" Type="http://schemas.microsoft.com/office/2018/08/relationships/commentsExtensible" Target="commentsExtensible.xml"/><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hyperlink" Target="mailto:David.Maggio@ercot.com"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rcot.com/files/docs/2023/08/25/ERCOT-Strategic-Plan-2024-2028.pdf" TargetMode="External"/><Relationship Id="rId24" Type="http://schemas.microsoft.com/office/2016/09/relationships/commentsIds" Target="commentsIds.xm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ercot.com/files/docs/2023/08/25/ERCOT-Strategic-Plan-2024-2028.pdf" TargetMode="External"/><Relationship Id="rId23" Type="http://schemas.microsoft.com/office/2011/relationships/commentsExtended" Target="commentsExtended.xml"/><Relationship Id="rId28" Type="http://schemas.openxmlformats.org/officeDocument/2006/relationships/footer" Target="footer2.xml"/><Relationship Id="rId10" Type="http://schemas.openxmlformats.org/officeDocument/2006/relationships/control" Target="activeX/activeX1.xml"/><Relationship Id="rId19" Type="http://schemas.openxmlformats.org/officeDocument/2006/relationships/control" Target="activeX/activeX6.xml"/><Relationship Id="rId31" Type="http://schemas.microsoft.com/office/2011/relationships/people" Target="people.xml"/><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control" Target="activeX/activeX3.xml"/><Relationship Id="rId22" Type="http://schemas.openxmlformats.org/officeDocument/2006/relationships/comments" Target="comments.xml"/><Relationship Id="rId27" Type="http://schemas.openxmlformats.org/officeDocument/2006/relationships/footer" Target="footer1.xml"/><Relationship Id="rId30" Type="http://schemas.openxmlformats.org/officeDocument/2006/relationships/fontTable" Target="fontTable.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activeX1.xml><?xml version="1.0" encoding="utf-8"?>
<ax:ocx xmlns:ax="http://schemas.microsoft.com/office/2006/activeX" xmlns:r="http://schemas.openxmlformats.org/officeDocument/2006/relationships" ax:classid="{8BD21D10-EC42-11CE-9E0D-00AA006002F3}" ax:persistence="persistStorage" r:id="rId1"/>
</file>

<file path=word/activeX/activeX2.xml><?xml version="1.0" encoding="utf-8"?>
<ax:ocx xmlns:ax="http://schemas.microsoft.com/office/2006/activeX" xmlns:r="http://schemas.openxmlformats.org/officeDocument/2006/relationships" ax:classid="{8BD21D10-EC42-11CE-9E0D-00AA006002F3}" ax:persistence="persistStorage" r:id="rId1"/>
</file>

<file path=word/activeX/activeX3.xml><?xml version="1.0" encoding="utf-8"?>
<ax:ocx xmlns:ax="http://schemas.microsoft.com/office/2006/activeX" xmlns:r="http://schemas.openxmlformats.org/officeDocument/2006/relationships" ax:classid="{8BD21D10-EC42-11CE-9E0D-00AA006002F3}" ax:persistence="persistStorage" r:id="rId1"/>
</file>

<file path=word/activeX/activeX4.xml><?xml version="1.0" encoding="utf-8"?>
<ax:ocx xmlns:ax="http://schemas.microsoft.com/office/2006/activeX" xmlns:r="http://schemas.openxmlformats.org/officeDocument/2006/relationships" ax:classid="{8BD21D10-EC42-11CE-9E0D-00AA006002F3}" ax:persistence="persistStorage" r:id="rId1"/>
</file>

<file path=word/activeX/activeX5.xml><?xml version="1.0" encoding="utf-8"?>
<ax:ocx xmlns:ax="http://schemas.microsoft.com/office/2006/activeX" xmlns:r="http://schemas.openxmlformats.org/officeDocument/2006/relationships" ax:classid="{8BD21D10-EC42-11CE-9E0D-00AA006002F3}" ax:persistence="persistStorage" r:id="rId1"/>
</file>

<file path=word/activeX/activeX6.xml><?xml version="1.0" encoding="utf-8"?>
<ax:ocx xmlns:ax="http://schemas.microsoft.com/office/2006/activeX" xmlns:r="http://schemas.openxmlformats.org/officeDocument/2006/relationships" ax:classid="{8BD21D1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12</Pages>
  <Words>4169</Words>
  <Characters>22041</Characters>
  <Application>Microsoft Office Word</Application>
  <DocSecurity>0</DocSecurity>
  <Lines>459</Lines>
  <Paragraphs>149</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26186</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ERCOT</cp:lastModifiedBy>
  <cp:revision>7</cp:revision>
  <cp:lastPrinted>2013-11-15T22:11:00Z</cp:lastPrinted>
  <dcterms:created xsi:type="dcterms:W3CDTF">2025-11-14T23:24:00Z</dcterms:created>
  <dcterms:modified xsi:type="dcterms:W3CDTF">2025-11-25T21:36:00Z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